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5A2204" w:rsidRDefault="0093131F" w:rsidP="00D70383">
      <w:pPr>
        <w:spacing w:after="0"/>
        <w:rPr>
          <w:rFonts w:ascii="Times New Roman" w:hAnsi="Times New Roman" w:cs="Times New Roman"/>
          <w:i/>
          <w:sz w:val="28"/>
        </w:rPr>
      </w:pPr>
      <w:commentRangeStart w:id="0"/>
      <w:r w:rsidRPr="005A2204">
        <w:rPr>
          <w:rFonts w:ascii="Times New Roman" w:hAnsi="Times New Roman" w:cs="Times New Roman"/>
          <w:i/>
        </w:rPr>
        <w:t>PI</w:t>
      </w:r>
      <w:commentRangeEnd w:id="0"/>
      <w:r w:rsidR="00E7187F">
        <w:rPr>
          <w:rStyle w:val="CommentReference"/>
        </w:rPr>
        <w:commentReference w:id="0"/>
      </w:r>
      <w:r w:rsidRPr="005A2204">
        <w:rPr>
          <w:rFonts w:ascii="Times New Roman" w:hAnsi="Times New Roman" w:cs="Times New Roman"/>
          <w:i/>
        </w:rPr>
        <w:t xml:space="preserve">: Jonathan </w:t>
      </w:r>
      <w:proofErr w:type="spellStart"/>
      <w:r w:rsidRPr="005A2204">
        <w:rPr>
          <w:rFonts w:ascii="Times New Roman" w:hAnsi="Times New Roman" w:cs="Times New Roman"/>
          <w:i/>
        </w:rPr>
        <w:t>Flombaum</w:t>
      </w:r>
      <w:proofErr w:type="spellEnd"/>
    </w:p>
    <w:p w14:paraId="45757940" w14:textId="19A76C46" w:rsidR="00700118" w:rsidRPr="004F06C2" w:rsidRDefault="007A3110" w:rsidP="00D70383">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4A3BA547" w:rsidR="000331A6" w:rsidRPr="004F06C2" w:rsidRDefault="009E538C" w:rsidP="00D70383">
      <w:pPr>
        <w:pBdr>
          <w:bottom w:val="single" w:sz="6" w:space="1" w:color="auto"/>
        </w:pBdr>
        <w:spacing w:after="0"/>
        <w:rPr>
          <w:rFonts w:ascii="Times New Roman" w:hAnsi="Times New Roman" w:cs="Times New Roman"/>
          <w:b/>
          <w:sz w:val="28"/>
        </w:rPr>
      </w:pPr>
      <w:r>
        <w:rPr>
          <w:rFonts w:ascii="Times New Roman" w:hAnsi="Times New Roman" w:cs="Times New Roman"/>
          <w:b/>
          <w:sz w:val="28"/>
        </w:rPr>
        <w:t>Verbal Priming</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0A0F6BCA" w14:textId="31D8771A" w:rsidR="00C8515E" w:rsidRDefault="00E121B7" w:rsidP="00D70383">
      <w:pPr>
        <w:spacing w:after="0"/>
        <w:rPr>
          <w:rFonts w:ascii="Times New Roman" w:hAnsi="Times New Roman" w:cs="Times New Roman"/>
        </w:rPr>
      </w:pPr>
      <w:r>
        <w:rPr>
          <w:rFonts w:ascii="Times New Roman" w:hAnsi="Times New Roman" w:cs="Times New Roman"/>
        </w:rPr>
        <w:t>Human memory seems to work in two broad ways. Like modern computers, the human mind has explicit</w:t>
      </w:r>
      <w:r w:rsidR="00E26543">
        <w:rPr>
          <w:rFonts w:ascii="Times New Roman" w:hAnsi="Times New Roman" w:cs="Times New Roman"/>
        </w:rPr>
        <w:t>,</w:t>
      </w:r>
      <w:r>
        <w:rPr>
          <w:rFonts w:ascii="Times New Roman" w:hAnsi="Times New Roman" w:cs="Times New Roman"/>
        </w:rPr>
        <w:t xml:space="preserve"> or declarative</w:t>
      </w:r>
      <w:r w:rsidR="00E26543">
        <w:rPr>
          <w:rFonts w:ascii="Times New Roman" w:hAnsi="Times New Roman" w:cs="Times New Roman"/>
        </w:rPr>
        <w:t>,</w:t>
      </w:r>
      <w:r>
        <w:rPr>
          <w:rFonts w:ascii="Times New Roman" w:hAnsi="Times New Roman" w:cs="Times New Roman"/>
        </w:rPr>
        <w:t xml:space="preserve"> memory</w:t>
      </w:r>
      <w:r w:rsidR="001B6774">
        <w:rPr>
          <w:rFonts w:ascii="Times New Roman" w:hAnsi="Times New Roman" w:cs="Times New Roman"/>
        </w:rPr>
        <w:t>:</w:t>
      </w:r>
      <w:r>
        <w:rPr>
          <w:rFonts w:ascii="Times New Roman" w:hAnsi="Times New Roman" w:cs="Times New Roman"/>
        </w:rPr>
        <w:t xml:space="preserve"> ask a question, and a person give</w:t>
      </w:r>
      <w:r w:rsidR="00544BBE">
        <w:rPr>
          <w:rFonts w:ascii="Times New Roman" w:hAnsi="Times New Roman" w:cs="Times New Roman"/>
        </w:rPr>
        <w:t>s</w:t>
      </w:r>
      <w:r>
        <w:rPr>
          <w:rFonts w:ascii="Times New Roman" w:hAnsi="Times New Roman" w:cs="Times New Roman"/>
        </w:rPr>
        <w:t xml:space="preserve"> the best answer they can. Input a query, and </w:t>
      </w:r>
      <w:r w:rsidR="00FE7023">
        <w:rPr>
          <w:rFonts w:ascii="Times New Roman" w:hAnsi="Times New Roman" w:cs="Times New Roman"/>
        </w:rPr>
        <w:t xml:space="preserve">a </w:t>
      </w:r>
      <w:r>
        <w:rPr>
          <w:rFonts w:ascii="Times New Roman" w:hAnsi="Times New Roman" w:cs="Times New Roman"/>
        </w:rPr>
        <w:t>computer program return</w:t>
      </w:r>
      <w:r w:rsidR="00544BBE">
        <w:rPr>
          <w:rFonts w:ascii="Times New Roman" w:hAnsi="Times New Roman" w:cs="Times New Roman"/>
        </w:rPr>
        <w:t>s</w:t>
      </w:r>
      <w:r>
        <w:rPr>
          <w:rFonts w:ascii="Times New Roman" w:hAnsi="Times New Roman" w:cs="Times New Roman"/>
        </w:rPr>
        <w:t xml:space="preserve"> the contents of the relevant parts of its stored memory. </w:t>
      </w:r>
    </w:p>
    <w:p w14:paraId="77636836" w14:textId="77777777" w:rsidR="00C8515E" w:rsidRDefault="00C8515E" w:rsidP="00D70383">
      <w:pPr>
        <w:spacing w:after="0"/>
        <w:rPr>
          <w:rFonts w:ascii="Times New Roman" w:hAnsi="Times New Roman" w:cs="Times New Roman"/>
        </w:rPr>
      </w:pPr>
    </w:p>
    <w:p w14:paraId="3793983E" w14:textId="3D70C23A" w:rsidR="00E121B7" w:rsidRDefault="001B6774" w:rsidP="00D70383">
      <w:pPr>
        <w:spacing w:after="0"/>
        <w:rPr>
          <w:rFonts w:ascii="Times New Roman" w:hAnsi="Times New Roman" w:cs="Times New Roman"/>
        </w:rPr>
      </w:pPr>
      <w:r>
        <w:rPr>
          <w:rFonts w:ascii="Times New Roman" w:hAnsi="Times New Roman" w:cs="Times New Roman"/>
        </w:rPr>
        <w:t>H</w:t>
      </w:r>
      <w:r w:rsidR="00E121B7">
        <w:rPr>
          <w:rFonts w:ascii="Times New Roman" w:hAnsi="Times New Roman" w:cs="Times New Roman"/>
        </w:rPr>
        <w:t xml:space="preserve">umans </w:t>
      </w:r>
      <w:r w:rsidR="00C8515E">
        <w:rPr>
          <w:rFonts w:ascii="Times New Roman" w:hAnsi="Times New Roman" w:cs="Times New Roman"/>
        </w:rPr>
        <w:t xml:space="preserve">also </w:t>
      </w:r>
      <w:r w:rsidR="00E121B7">
        <w:rPr>
          <w:rFonts w:ascii="Times New Roman" w:hAnsi="Times New Roman" w:cs="Times New Roman"/>
        </w:rPr>
        <w:t xml:space="preserve">have a second kind of memory system, one not really typical of computers, one that experimental psychologists call ‘implicit.’ </w:t>
      </w:r>
    </w:p>
    <w:p w14:paraId="3A4273DE" w14:textId="77777777" w:rsidR="00E121B7" w:rsidRDefault="00E121B7" w:rsidP="00D70383">
      <w:pPr>
        <w:spacing w:after="0"/>
        <w:rPr>
          <w:rFonts w:ascii="Times New Roman" w:hAnsi="Times New Roman" w:cs="Times New Roman"/>
        </w:rPr>
      </w:pPr>
    </w:p>
    <w:p w14:paraId="7837D9CE" w14:textId="77777777" w:rsidR="00093240" w:rsidRPr="00093240" w:rsidRDefault="00E121B7" w:rsidP="00093240">
      <w:pPr>
        <w:spacing w:after="0"/>
        <w:rPr>
          <w:ins w:id="1" w:author="Jacob Roundy" w:date="2015-02-20T14:26:00Z"/>
          <w:rFonts w:ascii="Times New Roman" w:hAnsi="Times New Roman" w:cs="Times New Roman"/>
        </w:rPr>
      </w:pPr>
      <w:r>
        <w:rPr>
          <w:rFonts w:ascii="Times New Roman" w:hAnsi="Times New Roman" w:cs="Times New Roman"/>
        </w:rPr>
        <w:t xml:space="preserve">Implicit memory is a broad term that refers to the </w:t>
      </w:r>
      <w:ins w:id="2" w:author="Jacob Roundy" w:date="2015-02-20T14:01:00Z">
        <w:r w:rsidR="00FA06B2">
          <w:rPr>
            <w:rFonts w:ascii="Times New Roman" w:hAnsi="Times New Roman" w:cs="Times New Roman"/>
          </w:rPr>
          <w:t>many ways</w:t>
        </w:r>
      </w:ins>
      <w:del w:id="3" w:author="Jacob Roundy" w:date="2015-02-20T14:01:00Z">
        <w:r w:rsidDel="00FA06B2">
          <w:rPr>
            <w:rFonts w:ascii="Times New Roman" w:hAnsi="Times New Roman" w:cs="Times New Roman"/>
          </w:rPr>
          <w:delText>effects of</w:delText>
        </w:r>
      </w:del>
      <w:r>
        <w:rPr>
          <w:rFonts w:ascii="Times New Roman" w:hAnsi="Times New Roman" w:cs="Times New Roman"/>
        </w:rPr>
        <w:t xml:space="preserve"> past experiences </w:t>
      </w:r>
      <w:ins w:id="4" w:author="Jacob Roundy" w:date="2015-02-20T14:01:00Z">
        <w:r w:rsidR="00FA06B2">
          <w:rPr>
            <w:rFonts w:ascii="Times New Roman" w:hAnsi="Times New Roman" w:cs="Times New Roman"/>
          </w:rPr>
          <w:t>influence</w:t>
        </w:r>
      </w:ins>
      <w:del w:id="5" w:author="Jacob Roundy" w:date="2015-02-20T14:01:00Z">
        <w:r w:rsidDel="00FA06B2">
          <w:rPr>
            <w:rFonts w:ascii="Times New Roman" w:hAnsi="Times New Roman" w:cs="Times New Roman"/>
          </w:rPr>
          <w:delText>on</w:delText>
        </w:r>
      </w:del>
      <w:r>
        <w:rPr>
          <w:rFonts w:ascii="Times New Roman" w:hAnsi="Times New Roman" w:cs="Times New Roman"/>
        </w:rPr>
        <w:t xml:space="preserve"> present behavior</w:t>
      </w:r>
      <w:ins w:id="6" w:author="Jacob Roundy" w:date="2015-02-20T14:25:00Z">
        <w:r w:rsidR="00093240">
          <w:rPr>
            <w:rFonts w:ascii="Times New Roman" w:hAnsi="Times New Roman" w:cs="Times New Roman"/>
          </w:rPr>
          <w:t xml:space="preserve">. </w:t>
        </w:r>
      </w:ins>
      <w:ins w:id="7" w:author="Jacob Roundy" w:date="2015-02-20T14:26:00Z">
        <w:r w:rsidR="00093240" w:rsidRPr="00093240">
          <w:rPr>
            <w:rFonts w:ascii="Times New Roman" w:hAnsi="Times New Roman" w:cs="Times New Roman"/>
          </w:rPr>
          <w:t xml:space="preserve">Pavlov’s famous dogs, for example, learned to associate the sound of a bell with mealtime. Eventually, they began salivating whenever they heard a bell, even if food was not delivered. </w:t>
        </w:r>
      </w:ins>
    </w:p>
    <w:p w14:paraId="11ABB40B" w14:textId="77777777" w:rsidR="00093240" w:rsidRPr="00093240" w:rsidRDefault="00093240" w:rsidP="00093240">
      <w:pPr>
        <w:spacing w:after="0"/>
        <w:rPr>
          <w:ins w:id="8" w:author="Jacob Roundy" w:date="2015-02-20T14:26:00Z"/>
          <w:rFonts w:ascii="Times New Roman" w:hAnsi="Times New Roman" w:cs="Times New Roman"/>
        </w:rPr>
      </w:pPr>
    </w:p>
    <w:p w14:paraId="0326B562" w14:textId="77777777" w:rsidR="00093240" w:rsidRPr="00093240" w:rsidRDefault="00093240" w:rsidP="00093240">
      <w:pPr>
        <w:spacing w:after="0"/>
        <w:rPr>
          <w:ins w:id="9" w:author="Jacob Roundy" w:date="2015-02-20T14:26:00Z"/>
          <w:rFonts w:ascii="Times New Roman" w:hAnsi="Times New Roman" w:cs="Times New Roman"/>
        </w:rPr>
      </w:pPr>
      <w:ins w:id="10" w:author="Jacob Roundy" w:date="2015-02-20T14:26:00Z">
        <w:r w:rsidRPr="00093240">
          <w:rPr>
            <w:rFonts w:ascii="Times New Roman" w:hAnsi="Times New Roman" w:cs="Times New Roman"/>
          </w:rPr>
          <w:t xml:space="preserve">Humans also possess implicit memory. Implicit memories, for example, are the reason it can be difficult to fall asleep in a new place; people associate their bedroom environment and their nighttime routines with sleepiness. </w:t>
        </w:r>
      </w:ins>
    </w:p>
    <w:p w14:paraId="7F092A98" w14:textId="77777777" w:rsidR="00093240" w:rsidRPr="00093240" w:rsidRDefault="00093240" w:rsidP="00093240">
      <w:pPr>
        <w:spacing w:after="0"/>
        <w:rPr>
          <w:ins w:id="11" w:author="Jacob Roundy" w:date="2015-02-20T14:26:00Z"/>
          <w:rFonts w:ascii="Times New Roman" w:hAnsi="Times New Roman" w:cs="Times New Roman"/>
        </w:rPr>
      </w:pPr>
    </w:p>
    <w:p w14:paraId="7E7036E0" w14:textId="1C7EB812" w:rsidR="00D70383" w:rsidDel="00093240" w:rsidRDefault="00093240" w:rsidP="002869AB">
      <w:pPr>
        <w:spacing w:after="0"/>
        <w:rPr>
          <w:del w:id="12" w:author="Jacob Roundy" w:date="2015-02-20T14:25:00Z"/>
          <w:rFonts w:ascii="Times New Roman" w:hAnsi="Times New Roman" w:cs="Times New Roman"/>
        </w:rPr>
      </w:pPr>
      <w:ins w:id="13" w:author="Jacob Roundy" w:date="2015-02-20T14:26:00Z">
        <w:r w:rsidRPr="00093240">
          <w:rPr>
            <w:rFonts w:ascii="Times New Roman" w:hAnsi="Times New Roman" w:cs="Times New Roman"/>
          </w:rPr>
          <w:t>Implicit memory is thought to guide human behavior in a wide array of circumstances</w:t>
        </w:r>
        <w:r>
          <w:rPr>
            <w:rFonts w:ascii="Times New Roman" w:hAnsi="Times New Roman" w:cs="Times New Roman"/>
          </w:rPr>
          <w:t xml:space="preserve">. </w:t>
        </w:r>
      </w:ins>
      <w:del w:id="14" w:author="Jacob Roundy" w:date="2015-02-20T14:25:00Z">
        <w:r w:rsidR="00E121B7" w:rsidDel="00093240">
          <w:rPr>
            <w:rFonts w:ascii="Times New Roman" w:hAnsi="Times New Roman" w:cs="Times New Roman"/>
          </w:rPr>
          <w:delText xml:space="preserve">, but indirectly, without a </w:delText>
        </w:r>
        <w:r w:rsidR="00CC4C1C" w:rsidDel="00093240">
          <w:rPr>
            <w:rFonts w:ascii="Times New Roman" w:hAnsi="Times New Roman" w:cs="Times New Roman"/>
          </w:rPr>
          <w:delText>linguistic</w:delText>
        </w:r>
        <w:r w:rsidR="00E121B7" w:rsidDel="00093240">
          <w:rPr>
            <w:rFonts w:ascii="Times New Roman" w:hAnsi="Times New Roman" w:cs="Times New Roman"/>
          </w:rPr>
          <w:delText xml:space="preserve"> interaction</w:delText>
        </w:r>
        <w:r w:rsidR="00CC4C1C" w:rsidDel="00093240">
          <w:rPr>
            <w:rFonts w:ascii="Times New Roman" w:hAnsi="Times New Roman" w:cs="Times New Roman"/>
          </w:rPr>
          <w:delText>, without a query that explicitly draw</w:delText>
        </w:r>
        <w:r w:rsidR="009639C1" w:rsidDel="00093240">
          <w:rPr>
            <w:rFonts w:ascii="Times New Roman" w:hAnsi="Times New Roman" w:cs="Times New Roman"/>
          </w:rPr>
          <w:delText>s</w:delText>
        </w:r>
        <w:r w:rsidR="00CC4C1C" w:rsidDel="00093240">
          <w:rPr>
            <w:rFonts w:ascii="Times New Roman" w:hAnsi="Times New Roman" w:cs="Times New Roman"/>
          </w:rPr>
          <w:delText xml:space="preserve"> on that memory.</w:delText>
        </w:r>
        <w:r w:rsidR="00E121B7" w:rsidDel="00093240">
          <w:rPr>
            <w:rFonts w:ascii="Times New Roman" w:hAnsi="Times New Roman" w:cs="Times New Roman"/>
          </w:rPr>
          <w:delText xml:space="preserve"> Trauma is one example of a kind of experience that produces implicit memories</w:delText>
        </w:r>
        <w:r w:rsidR="00E26543" w:rsidDel="00093240">
          <w:rPr>
            <w:rFonts w:ascii="Times New Roman" w:hAnsi="Times New Roman" w:cs="Times New Roman"/>
          </w:rPr>
          <w:delText xml:space="preserve"> – </w:delText>
        </w:r>
        <w:r w:rsidR="00E121B7" w:rsidDel="00093240">
          <w:rPr>
            <w:rFonts w:ascii="Times New Roman" w:hAnsi="Times New Roman" w:cs="Times New Roman"/>
          </w:rPr>
          <w:delText xml:space="preserve">it can affect behavior through triggers or associations without a person becoming aware of its impact. </w:delText>
        </w:r>
      </w:del>
    </w:p>
    <w:p w14:paraId="18CBB6F9" w14:textId="39B78028" w:rsidR="00E121B7" w:rsidDel="00093240" w:rsidRDefault="00E121B7" w:rsidP="002869AB">
      <w:pPr>
        <w:spacing w:after="0"/>
        <w:rPr>
          <w:del w:id="15" w:author="Jacob Roundy" w:date="2015-02-20T14:25:00Z"/>
          <w:rFonts w:ascii="Times New Roman" w:hAnsi="Times New Roman" w:cs="Times New Roman"/>
        </w:rPr>
      </w:pPr>
    </w:p>
    <w:p w14:paraId="11C14C9E" w14:textId="6B50B5BA" w:rsidR="00E121B7" w:rsidRDefault="001B6774" w:rsidP="00093240">
      <w:pPr>
        <w:spacing w:after="0"/>
        <w:rPr>
          <w:rFonts w:ascii="Times New Roman" w:hAnsi="Times New Roman" w:cs="Times New Roman"/>
        </w:rPr>
      </w:pPr>
      <w:del w:id="16" w:author="Jacob Roundy" w:date="2015-02-20T14:25:00Z">
        <w:r w:rsidDel="00093240">
          <w:rPr>
            <w:rFonts w:ascii="Times New Roman" w:hAnsi="Times New Roman" w:cs="Times New Roman"/>
          </w:rPr>
          <w:delText>I</w:delText>
        </w:r>
        <w:r w:rsidR="00E121B7" w:rsidDel="00093240">
          <w:rPr>
            <w:rFonts w:ascii="Times New Roman" w:hAnsi="Times New Roman" w:cs="Times New Roman"/>
          </w:rPr>
          <w:delText xml:space="preserve">mplicit memory </w:delText>
        </w:r>
        <w:r w:rsidR="00C8515E" w:rsidDel="00093240">
          <w:rPr>
            <w:rFonts w:ascii="Times New Roman" w:hAnsi="Times New Roman" w:cs="Times New Roman"/>
          </w:rPr>
          <w:delText>also f</w:delText>
        </w:r>
        <w:r w:rsidR="00CC4C1C" w:rsidDel="00093240">
          <w:rPr>
            <w:rFonts w:ascii="Times New Roman" w:hAnsi="Times New Roman" w:cs="Times New Roman"/>
          </w:rPr>
          <w:delText>unctions in more typical, every</w:delText>
        </w:r>
        <w:r w:rsidR="00C8515E" w:rsidDel="00093240">
          <w:rPr>
            <w:rFonts w:ascii="Times New Roman" w:hAnsi="Times New Roman" w:cs="Times New Roman"/>
          </w:rPr>
          <w:delText xml:space="preserve">day circumstances. </w:delText>
        </w:r>
      </w:del>
      <w:r w:rsidR="00C8515E">
        <w:rPr>
          <w:rFonts w:ascii="Times New Roman" w:hAnsi="Times New Roman" w:cs="Times New Roman"/>
        </w:rPr>
        <w:t xml:space="preserve">It is the kind of memory that </w:t>
      </w:r>
      <w:r w:rsidR="00CC4C1C">
        <w:rPr>
          <w:rFonts w:ascii="Times New Roman" w:hAnsi="Times New Roman" w:cs="Times New Roman"/>
        </w:rPr>
        <w:t>guides manners and social behaviors</w:t>
      </w:r>
      <w:r w:rsidR="00C8515E">
        <w:rPr>
          <w:rFonts w:ascii="Times New Roman" w:hAnsi="Times New Roman" w:cs="Times New Roman"/>
        </w:rPr>
        <w:t xml:space="preserve">, </w:t>
      </w:r>
      <w:r w:rsidR="00CC4C1C">
        <w:rPr>
          <w:rFonts w:ascii="Times New Roman" w:hAnsi="Times New Roman" w:cs="Times New Roman"/>
        </w:rPr>
        <w:t xml:space="preserve">the kind of memory </w:t>
      </w:r>
      <w:r w:rsidR="00C8515E">
        <w:rPr>
          <w:rFonts w:ascii="Times New Roman" w:hAnsi="Times New Roman" w:cs="Times New Roman"/>
        </w:rPr>
        <w:t xml:space="preserve">that puts relevant concepts and intuitions at a person’s fingertips. In many ways, implicit memory is what makes people prepared to process a new encounter in light of the past. </w:t>
      </w:r>
    </w:p>
    <w:p w14:paraId="2123F5A6" w14:textId="77777777" w:rsidR="00C8515E" w:rsidRDefault="00C8515E" w:rsidP="00D70383">
      <w:pPr>
        <w:spacing w:after="0"/>
        <w:rPr>
          <w:rFonts w:ascii="Times New Roman" w:hAnsi="Times New Roman" w:cs="Times New Roman"/>
        </w:rPr>
      </w:pPr>
    </w:p>
    <w:p w14:paraId="7B93AAF5" w14:textId="490E15CF" w:rsidR="00C8515E" w:rsidRDefault="00C8515E" w:rsidP="00D70383">
      <w:pPr>
        <w:spacing w:after="0"/>
        <w:rPr>
          <w:rFonts w:ascii="Times New Roman" w:hAnsi="Times New Roman" w:cs="Times New Roman"/>
        </w:rPr>
      </w:pPr>
      <w:r>
        <w:rPr>
          <w:rFonts w:ascii="Times New Roman" w:hAnsi="Times New Roman" w:cs="Times New Roman"/>
        </w:rPr>
        <w:t>One way experimental psychologists investigate implicit memory is with a paradigm known as verbal priming. This video demonstrate</w:t>
      </w:r>
      <w:r w:rsidR="001B6774">
        <w:rPr>
          <w:rFonts w:ascii="Times New Roman" w:hAnsi="Times New Roman" w:cs="Times New Roman"/>
        </w:rPr>
        <w:t>s</w:t>
      </w:r>
      <w:r>
        <w:rPr>
          <w:rFonts w:ascii="Times New Roman" w:hAnsi="Times New Roman" w:cs="Times New Roman"/>
        </w:rPr>
        <w:t xml:space="preserve"> a procedure for </w:t>
      </w:r>
      <w:r w:rsidR="00FE79EA">
        <w:rPr>
          <w:rFonts w:ascii="Times New Roman" w:hAnsi="Times New Roman" w:cs="Times New Roman"/>
        </w:rPr>
        <w:t>investigating</w:t>
      </w:r>
      <w:r>
        <w:rPr>
          <w:rFonts w:ascii="Times New Roman" w:hAnsi="Times New Roman" w:cs="Times New Roman"/>
        </w:rPr>
        <w:t xml:space="preserve"> the </w:t>
      </w:r>
      <w:r w:rsidR="00FE79EA">
        <w:rPr>
          <w:rFonts w:ascii="Times New Roman" w:hAnsi="Times New Roman" w:cs="Times New Roman"/>
        </w:rPr>
        <w:t xml:space="preserve">nature of </w:t>
      </w:r>
      <w:r>
        <w:rPr>
          <w:rFonts w:ascii="Times New Roman" w:hAnsi="Times New Roman" w:cs="Times New Roman"/>
        </w:rPr>
        <w:t xml:space="preserve">implicit memory through verbal priming. </w:t>
      </w:r>
    </w:p>
    <w:p w14:paraId="22869C39" w14:textId="77777777" w:rsidR="00C8515E" w:rsidRDefault="00C8515E"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7EF021BC" w:rsidR="008376E1" w:rsidRPr="002869AB" w:rsidRDefault="00ED2850" w:rsidP="00D70383">
      <w:pPr>
        <w:pStyle w:val="ListParagraph"/>
        <w:widowControl w:val="0"/>
        <w:numPr>
          <w:ilvl w:val="0"/>
          <w:numId w:val="1"/>
        </w:numPr>
        <w:autoSpaceDE w:val="0"/>
        <w:autoSpaceDN w:val="0"/>
        <w:adjustRightInd w:val="0"/>
        <w:spacing w:after="0"/>
        <w:rPr>
          <w:rFonts w:ascii="Times New Roman" w:hAnsi="Times New Roman"/>
          <w:lang w:val="en-GB"/>
        </w:rPr>
      </w:pPr>
      <w:r w:rsidRPr="002869AB">
        <w:rPr>
          <w:rFonts w:ascii="Times New Roman" w:hAnsi="Times New Roman"/>
          <w:lang w:val="en-GB"/>
        </w:rPr>
        <w:t>Stimulus design</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06903974" w14:textId="77777777" w:rsidR="00336F26" w:rsidRDefault="00C8515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This experiment asks participants to make judgments about whether letter strings are English words or not. </w:t>
      </w:r>
    </w:p>
    <w:p w14:paraId="0909444E" w14:textId="77777777" w:rsidR="00336F26" w:rsidRDefault="00336F26" w:rsidP="00336F26">
      <w:pPr>
        <w:pStyle w:val="ListParagraph"/>
        <w:widowControl w:val="0"/>
        <w:autoSpaceDE w:val="0"/>
        <w:autoSpaceDN w:val="0"/>
        <w:adjustRightInd w:val="0"/>
        <w:spacing w:after="0"/>
        <w:ind w:left="1440"/>
        <w:rPr>
          <w:rFonts w:ascii="Times New Roman" w:hAnsi="Times New Roman"/>
          <w:lang w:val="en-GB"/>
        </w:rPr>
      </w:pPr>
    </w:p>
    <w:p w14:paraId="143705CC" w14:textId="1680A9D0" w:rsidR="005C7357" w:rsidRPr="005C7357"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First</w:t>
      </w:r>
      <w:r w:rsidR="00E26543">
        <w:rPr>
          <w:rFonts w:ascii="Times New Roman" w:hAnsi="Times New Roman"/>
          <w:lang w:val="en-GB"/>
        </w:rPr>
        <w:t>,</w:t>
      </w:r>
      <w:r>
        <w:rPr>
          <w:rFonts w:ascii="Times New Roman" w:hAnsi="Times New Roman"/>
          <w:lang w:val="en-GB"/>
        </w:rPr>
        <w:t xml:space="preserve"> </w:t>
      </w:r>
      <w:r w:rsidR="00C8515E">
        <w:rPr>
          <w:rFonts w:ascii="Times New Roman" w:hAnsi="Times New Roman"/>
          <w:lang w:val="en-GB"/>
        </w:rPr>
        <w:t>generate a list of 30 comm</w:t>
      </w:r>
      <w:r w:rsidR="00635429">
        <w:rPr>
          <w:rFonts w:ascii="Times New Roman" w:hAnsi="Times New Roman"/>
          <w:lang w:val="en-GB"/>
        </w:rPr>
        <w:t xml:space="preserve">on English nouns </w:t>
      </w:r>
      <w:r w:rsidR="00723692" w:rsidRPr="00595ED4">
        <w:rPr>
          <w:rFonts w:ascii="Times New Roman" w:hAnsi="Times New Roman"/>
          <w:b/>
          <w:lang w:val="en-GB"/>
        </w:rPr>
        <w:t>(</w:t>
      </w:r>
      <w:r w:rsidR="00635429">
        <w:rPr>
          <w:rFonts w:ascii="Times New Roman" w:hAnsi="Times New Roman"/>
          <w:b/>
          <w:lang w:val="en-GB"/>
        </w:rPr>
        <w:t>Figure 1</w:t>
      </w:r>
      <w:r w:rsidR="00723692">
        <w:rPr>
          <w:rFonts w:ascii="Times New Roman" w:hAnsi="Times New Roman"/>
          <w:b/>
          <w:lang w:val="en-GB"/>
        </w:rPr>
        <w:t>)</w:t>
      </w:r>
      <w:r w:rsidR="00635429">
        <w:rPr>
          <w:rFonts w:ascii="Times New Roman" w:hAnsi="Times New Roman"/>
          <w:b/>
          <w:lang w:val="en-GB"/>
        </w:rPr>
        <w:t xml:space="preserve">. </w:t>
      </w:r>
    </w:p>
    <w:p w14:paraId="1E175483" w14:textId="77777777" w:rsidR="005C7357" w:rsidRPr="005C7357" w:rsidRDefault="005C7357" w:rsidP="005C7357">
      <w:pPr>
        <w:pStyle w:val="ListParagraph"/>
        <w:widowControl w:val="0"/>
        <w:autoSpaceDE w:val="0"/>
        <w:autoSpaceDN w:val="0"/>
        <w:adjustRightInd w:val="0"/>
        <w:spacing w:after="0"/>
        <w:ind w:left="1440"/>
        <w:rPr>
          <w:rFonts w:ascii="Times New Roman" w:hAnsi="Times New Roman"/>
          <w:lang w:val="en-GB"/>
        </w:rPr>
      </w:pPr>
    </w:p>
    <w:p w14:paraId="6DA1C89B" w14:textId="22BD6328" w:rsidR="00A24CFD" w:rsidRPr="005A3E0F" w:rsidRDefault="005C7357"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w:t>
      </w:r>
      <w:r w:rsidR="00707B88">
        <w:rPr>
          <w:rFonts w:ascii="Times New Roman" w:hAnsi="Times New Roman"/>
          <w:lang w:val="en-GB"/>
        </w:rPr>
        <w:t>andomly d</w:t>
      </w:r>
      <w:r>
        <w:rPr>
          <w:rFonts w:ascii="Times New Roman" w:hAnsi="Times New Roman"/>
          <w:lang w:val="en-GB"/>
        </w:rPr>
        <w:t xml:space="preserve">ivide the words into three lists of 10 words each </w:t>
      </w:r>
      <w:r w:rsidR="00723692" w:rsidRPr="00595ED4">
        <w:rPr>
          <w:rFonts w:ascii="Times New Roman" w:hAnsi="Times New Roman"/>
          <w:b/>
          <w:lang w:val="en-GB"/>
        </w:rPr>
        <w:t>(</w:t>
      </w:r>
      <w:r>
        <w:rPr>
          <w:rFonts w:ascii="Times New Roman" w:hAnsi="Times New Roman"/>
          <w:b/>
          <w:lang w:val="en-GB"/>
        </w:rPr>
        <w:t>Figure 1</w:t>
      </w:r>
      <w:r w:rsidR="00723692">
        <w:rPr>
          <w:rFonts w:ascii="Times New Roman" w:hAnsi="Times New Roman"/>
          <w:b/>
          <w:lang w:val="en-GB"/>
        </w:rPr>
        <w:t>)</w:t>
      </w:r>
      <w:r>
        <w:rPr>
          <w:rFonts w:ascii="Times New Roman" w:hAnsi="Times New Roman"/>
          <w:b/>
          <w:lang w:val="en-GB"/>
        </w:rPr>
        <w:t>.</w:t>
      </w:r>
    </w:p>
    <w:p w14:paraId="040F2C86" w14:textId="77777777" w:rsidR="005A3E0F" w:rsidRPr="005A3E0F" w:rsidRDefault="005A3E0F" w:rsidP="005A3E0F">
      <w:pPr>
        <w:pStyle w:val="ListParagraph"/>
        <w:rPr>
          <w:rFonts w:ascii="Times New Roman" w:hAnsi="Times New Roman"/>
          <w:lang w:val="en-GB"/>
        </w:rPr>
      </w:pPr>
    </w:p>
    <w:p w14:paraId="4C4E9451" w14:textId="5691C34E" w:rsidR="00707B88"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707B88">
        <w:rPr>
          <w:rFonts w:ascii="Times New Roman" w:hAnsi="Times New Roman"/>
          <w:lang w:val="en-GB"/>
        </w:rPr>
        <w:t xml:space="preserve">ake a list of 10 non-words </w:t>
      </w:r>
      <w:r w:rsidR="00845966">
        <w:rPr>
          <w:rFonts w:ascii="Times New Roman" w:hAnsi="Times New Roman"/>
          <w:lang w:val="en-GB"/>
        </w:rPr>
        <w:t>using</w:t>
      </w:r>
      <w:r w:rsidR="00707B88">
        <w:rPr>
          <w:rFonts w:ascii="Times New Roman" w:hAnsi="Times New Roman"/>
          <w:lang w:val="en-GB"/>
        </w:rPr>
        <w:t xml:space="preserve"> one of the three lists</w:t>
      </w:r>
      <w:r w:rsidR="00845966">
        <w:rPr>
          <w:rFonts w:ascii="Times New Roman" w:hAnsi="Times New Roman"/>
          <w:lang w:val="en-GB"/>
        </w:rPr>
        <w:t xml:space="preserve"> as a base</w:t>
      </w:r>
      <w:r w:rsidR="00707B88">
        <w:rPr>
          <w:rFonts w:ascii="Times New Roman" w:hAnsi="Times New Roman"/>
          <w:lang w:val="en-GB"/>
        </w:rPr>
        <w:t xml:space="preserve">. </w:t>
      </w:r>
      <w:r w:rsidR="001B6774">
        <w:rPr>
          <w:rFonts w:ascii="Times New Roman" w:hAnsi="Times New Roman"/>
          <w:lang w:val="en-GB"/>
        </w:rPr>
        <w:t>R</w:t>
      </w:r>
      <w:r w:rsidR="00707B88">
        <w:rPr>
          <w:rFonts w:ascii="Times New Roman" w:hAnsi="Times New Roman"/>
          <w:lang w:val="en-GB"/>
        </w:rPr>
        <w:t xml:space="preserve">andomly reorder the letters in </w:t>
      </w:r>
      <w:r w:rsidR="00845966">
        <w:rPr>
          <w:rFonts w:ascii="Times New Roman" w:hAnsi="Times New Roman"/>
          <w:lang w:val="en-GB"/>
        </w:rPr>
        <w:t>each of the ten words</w:t>
      </w:r>
      <w:r w:rsidR="00707B88">
        <w:rPr>
          <w:rFonts w:ascii="Times New Roman" w:hAnsi="Times New Roman"/>
          <w:lang w:val="en-GB"/>
        </w:rPr>
        <w:t xml:space="preserve"> to produce </w:t>
      </w:r>
      <w:r w:rsidR="00ED000B">
        <w:rPr>
          <w:rFonts w:ascii="Times New Roman" w:hAnsi="Times New Roman"/>
          <w:lang w:val="en-GB"/>
        </w:rPr>
        <w:t>strings</w:t>
      </w:r>
      <w:r w:rsidR="00707B88">
        <w:rPr>
          <w:rFonts w:ascii="Times New Roman" w:hAnsi="Times New Roman"/>
          <w:lang w:val="en-GB"/>
        </w:rPr>
        <w:t xml:space="preserve"> that </w:t>
      </w:r>
      <w:r w:rsidR="00ED000B">
        <w:rPr>
          <w:rFonts w:ascii="Times New Roman" w:hAnsi="Times New Roman"/>
          <w:lang w:val="en-GB"/>
        </w:rPr>
        <w:t xml:space="preserve">are not </w:t>
      </w:r>
      <w:r w:rsidR="00707B88">
        <w:rPr>
          <w:rFonts w:ascii="Times New Roman" w:hAnsi="Times New Roman"/>
          <w:lang w:val="en-GB"/>
        </w:rPr>
        <w:t>English word</w:t>
      </w:r>
      <w:r w:rsidR="00ED000B">
        <w:rPr>
          <w:rFonts w:ascii="Times New Roman" w:hAnsi="Times New Roman"/>
          <w:lang w:val="en-GB"/>
        </w:rPr>
        <w:t>s</w:t>
      </w:r>
      <w:r w:rsidR="00723692">
        <w:rPr>
          <w:rFonts w:ascii="Times New Roman" w:hAnsi="Times New Roman"/>
          <w:lang w:val="en-GB"/>
        </w:rPr>
        <w:t xml:space="preserve"> </w:t>
      </w:r>
      <w:r w:rsidR="00723692" w:rsidRPr="00595ED4">
        <w:rPr>
          <w:rFonts w:ascii="Times New Roman" w:hAnsi="Times New Roman"/>
          <w:b/>
          <w:lang w:val="en-GB"/>
        </w:rPr>
        <w:t>(</w:t>
      </w:r>
      <w:r w:rsidR="00707B88" w:rsidRPr="00ED000B">
        <w:rPr>
          <w:rFonts w:ascii="Times New Roman" w:hAnsi="Times New Roman"/>
          <w:b/>
          <w:lang w:val="en-GB"/>
        </w:rPr>
        <w:t>Figure 2</w:t>
      </w:r>
      <w:r w:rsidR="00723692">
        <w:rPr>
          <w:rFonts w:ascii="Times New Roman" w:hAnsi="Times New Roman"/>
          <w:b/>
          <w:lang w:val="en-GB"/>
        </w:rPr>
        <w:t>)</w:t>
      </w:r>
      <w:r w:rsidR="00707B88">
        <w:rPr>
          <w:rFonts w:ascii="Times New Roman" w:hAnsi="Times New Roman"/>
          <w:lang w:val="en-GB"/>
        </w:rPr>
        <w:t xml:space="preserve">. </w:t>
      </w:r>
    </w:p>
    <w:p w14:paraId="31560B04" w14:textId="77777777" w:rsidR="00A066E5" w:rsidRPr="00A066E5" w:rsidRDefault="00A066E5" w:rsidP="00A066E5">
      <w:pPr>
        <w:pStyle w:val="ListParagraph"/>
        <w:rPr>
          <w:rFonts w:ascii="Times New Roman" w:hAnsi="Times New Roman"/>
          <w:lang w:val="en-GB"/>
        </w:rPr>
      </w:pPr>
    </w:p>
    <w:p w14:paraId="76471400" w14:textId="5219EC5D" w:rsidR="00477771" w:rsidRDefault="0047777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Set aside one set of ten words to use as </w:t>
      </w:r>
      <w:r w:rsidR="005A3E0F">
        <w:rPr>
          <w:rFonts w:ascii="Times New Roman" w:hAnsi="Times New Roman"/>
          <w:lang w:val="en-GB"/>
        </w:rPr>
        <w:t>“</w:t>
      </w:r>
      <w:r>
        <w:rPr>
          <w:rFonts w:ascii="Times New Roman" w:hAnsi="Times New Roman"/>
          <w:lang w:val="en-GB"/>
        </w:rPr>
        <w:t>New Words</w:t>
      </w:r>
      <w:r w:rsidR="005A3E0F">
        <w:rPr>
          <w:rFonts w:ascii="Times New Roman" w:hAnsi="Times New Roman"/>
          <w:lang w:val="en-GB"/>
        </w:rPr>
        <w:t>”</w:t>
      </w:r>
      <w:r>
        <w:rPr>
          <w:rFonts w:ascii="Times New Roman" w:hAnsi="Times New Roman"/>
          <w:lang w:val="en-GB"/>
        </w:rPr>
        <w:t xml:space="preserve"> in the test phase of the experiment, and use the re</w:t>
      </w:r>
      <w:r w:rsidR="00F63FCB">
        <w:rPr>
          <w:rFonts w:ascii="Times New Roman" w:hAnsi="Times New Roman"/>
          <w:lang w:val="en-GB"/>
        </w:rPr>
        <w:t xml:space="preserve">maining ten words as the </w:t>
      </w:r>
      <w:r w:rsidR="005A3E0F">
        <w:rPr>
          <w:rFonts w:ascii="Times New Roman" w:hAnsi="Times New Roman"/>
          <w:lang w:val="en-GB"/>
        </w:rPr>
        <w:t>“</w:t>
      </w:r>
      <w:r w:rsidR="00F63FCB">
        <w:rPr>
          <w:rFonts w:ascii="Times New Roman" w:hAnsi="Times New Roman"/>
          <w:lang w:val="en-GB"/>
        </w:rPr>
        <w:t>Prime W</w:t>
      </w:r>
      <w:r>
        <w:rPr>
          <w:rFonts w:ascii="Times New Roman" w:hAnsi="Times New Roman"/>
          <w:lang w:val="en-GB"/>
        </w:rPr>
        <w:t>ords.</w:t>
      </w:r>
      <w:r w:rsidR="005A3E0F">
        <w:rPr>
          <w:rFonts w:ascii="Times New Roman" w:hAnsi="Times New Roman"/>
          <w:lang w:val="en-GB"/>
        </w:rPr>
        <w:t>”</w:t>
      </w:r>
    </w:p>
    <w:p w14:paraId="1982C0E6" w14:textId="77777777" w:rsidR="00707B88" w:rsidRDefault="00707B88" w:rsidP="00D70383">
      <w:pPr>
        <w:widowControl w:val="0"/>
        <w:autoSpaceDE w:val="0"/>
        <w:autoSpaceDN w:val="0"/>
        <w:adjustRightInd w:val="0"/>
        <w:spacing w:after="0"/>
        <w:rPr>
          <w:rFonts w:ascii="Times New Roman" w:hAnsi="Times New Roman"/>
          <w:lang w:val="en-GB"/>
        </w:rPr>
      </w:pPr>
    </w:p>
    <w:p w14:paraId="482EF3DF" w14:textId="77777777" w:rsidR="00707B88" w:rsidRPr="00A24CFD" w:rsidRDefault="00707B88" w:rsidP="00D70383">
      <w:pPr>
        <w:widowControl w:val="0"/>
        <w:autoSpaceDE w:val="0"/>
        <w:autoSpaceDN w:val="0"/>
        <w:adjustRightInd w:val="0"/>
        <w:spacing w:after="0"/>
        <w:rPr>
          <w:rFonts w:ascii="Times New Roman" w:hAnsi="Times New Roman"/>
          <w:lang w:val="en-GB"/>
        </w:rPr>
      </w:pPr>
    </w:p>
    <w:p w14:paraId="1BC2CC28" w14:textId="77777777" w:rsidR="002575A2" w:rsidRPr="002869AB" w:rsidRDefault="00B33483" w:rsidP="00D70383">
      <w:pPr>
        <w:pStyle w:val="ListParagraph"/>
        <w:widowControl w:val="0"/>
        <w:numPr>
          <w:ilvl w:val="0"/>
          <w:numId w:val="1"/>
        </w:numPr>
        <w:autoSpaceDE w:val="0"/>
        <w:autoSpaceDN w:val="0"/>
        <w:adjustRightInd w:val="0"/>
        <w:spacing w:after="0"/>
        <w:rPr>
          <w:rFonts w:ascii="Times New Roman" w:hAnsi="Times New Roman"/>
          <w:lang w:val="en-GB"/>
        </w:rPr>
      </w:pPr>
      <w:r w:rsidRPr="002869AB">
        <w:rPr>
          <w:rFonts w:ascii="Times New Roman" w:hAnsi="Times New Roman"/>
          <w:lang w:val="en-GB"/>
        </w:rPr>
        <w:t>Procedure</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0E7A4D81" w14:textId="70503E34" w:rsidR="00302038" w:rsidRDefault="00B6414C" w:rsidP="00302038">
      <w:pPr>
        <w:pStyle w:val="ListParagraph"/>
        <w:widowControl w:val="0"/>
        <w:numPr>
          <w:ilvl w:val="1"/>
          <w:numId w:val="1"/>
        </w:numPr>
        <w:autoSpaceDE w:val="0"/>
        <w:autoSpaceDN w:val="0"/>
        <w:adjustRightInd w:val="0"/>
        <w:spacing w:after="0"/>
        <w:rPr>
          <w:rFonts w:ascii="Times New Roman" w:hAnsi="Times New Roman"/>
          <w:lang w:val="en-GB"/>
        </w:rPr>
      </w:pPr>
      <w:r w:rsidRPr="00302038">
        <w:rPr>
          <w:rFonts w:ascii="Times New Roman" w:hAnsi="Times New Roman"/>
          <w:lang w:val="en-GB"/>
        </w:rPr>
        <w:t>The experiment includes t</w:t>
      </w:r>
      <w:r w:rsidR="00302038" w:rsidRPr="00302038">
        <w:rPr>
          <w:rFonts w:ascii="Times New Roman" w:hAnsi="Times New Roman"/>
          <w:lang w:val="en-GB"/>
        </w:rPr>
        <w:t>w</w:t>
      </w:r>
      <w:r w:rsidRPr="00302038">
        <w:rPr>
          <w:rFonts w:ascii="Times New Roman" w:hAnsi="Times New Roman"/>
          <w:lang w:val="en-GB"/>
        </w:rPr>
        <w:t xml:space="preserve">o </w:t>
      </w:r>
      <w:r w:rsidR="009F6D18">
        <w:rPr>
          <w:rFonts w:ascii="Times New Roman" w:hAnsi="Times New Roman"/>
          <w:lang w:val="en-GB"/>
        </w:rPr>
        <w:t>short phases. The first is the “Exposure”</w:t>
      </w:r>
      <w:r w:rsidRPr="00302038">
        <w:rPr>
          <w:rFonts w:ascii="Times New Roman" w:hAnsi="Times New Roman"/>
          <w:lang w:val="en-GB"/>
        </w:rPr>
        <w:t xml:space="preserve"> phase, and th</w:t>
      </w:r>
      <w:r w:rsidR="009F6D18">
        <w:rPr>
          <w:rFonts w:ascii="Times New Roman" w:hAnsi="Times New Roman"/>
          <w:lang w:val="en-GB"/>
        </w:rPr>
        <w:t>e second is the “Test”</w:t>
      </w:r>
      <w:r w:rsidRPr="00302038">
        <w:rPr>
          <w:rFonts w:ascii="Times New Roman" w:hAnsi="Times New Roman"/>
          <w:lang w:val="en-GB"/>
        </w:rPr>
        <w:t xml:space="preserve"> phase. </w:t>
      </w:r>
    </w:p>
    <w:p w14:paraId="6E06414D" w14:textId="77777777" w:rsidR="00A066E5" w:rsidRPr="00302038" w:rsidRDefault="00A066E5" w:rsidP="00A066E5">
      <w:pPr>
        <w:pStyle w:val="ListParagraph"/>
        <w:widowControl w:val="0"/>
        <w:autoSpaceDE w:val="0"/>
        <w:autoSpaceDN w:val="0"/>
        <w:adjustRightInd w:val="0"/>
        <w:spacing w:after="0"/>
        <w:ind w:left="1440"/>
        <w:rPr>
          <w:rFonts w:ascii="Times New Roman" w:hAnsi="Times New Roman"/>
          <w:lang w:val="en-GB"/>
        </w:rPr>
      </w:pPr>
    </w:p>
    <w:p w14:paraId="6ACF3A1C" w14:textId="6AE12335" w:rsidR="00302038" w:rsidRPr="00A066E5"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Tell the participant that this is a linguistic study us</w:t>
      </w:r>
      <w:r w:rsidR="00480C59">
        <w:rPr>
          <w:rFonts w:ascii="Times New Roman" w:hAnsi="Times New Roman"/>
          <w:lang w:val="en-GB"/>
        </w:rPr>
        <w:t>ing</w:t>
      </w:r>
      <w:r>
        <w:rPr>
          <w:rFonts w:ascii="Times New Roman" w:hAnsi="Times New Roman"/>
          <w:lang w:val="en-GB"/>
        </w:rPr>
        <w:t xml:space="preserve"> speeded responses in different tasks to understand how people learn to read and spell.</w:t>
      </w:r>
    </w:p>
    <w:p w14:paraId="155492A2" w14:textId="77777777" w:rsidR="00A066E5" w:rsidRPr="00A066E5" w:rsidRDefault="00A066E5" w:rsidP="00A066E5">
      <w:pPr>
        <w:pStyle w:val="ListParagraph"/>
        <w:rPr>
          <w:rFonts w:ascii="Times New Roman" w:hAnsi="Times New Roman"/>
          <w:b/>
          <w:lang w:val="en-GB"/>
        </w:rPr>
      </w:pPr>
    </w:p>
    <w:p w14:paraId="27B884B3" w14:textId="29641B69" w:rsidR="003F01AE" w:rsidRPr="003F01AE"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In the first part of the experiment, the </w:t>
      </w:r>
      <w:r w:rsidR="00480C59">
        <w:rPr>
          <w:rFonts w:ascii="Times New Roman" w:hAnsi="Times New Roman"/>
          <w:lang w:val="en-GB"/>
        </w:rPr>
        <w:t>“</w:t>
      </w:r>
      <w:r>
        <w:rPr>
          <w:rFonts w:ascii="Times New Roman" w:hAnsi="Times New Roman"/>
          <w:lang w:val="en-GB"/>
        </w:rPr>
        <w:t>Exposure</w:t>
      </w:r>
      <w:r w:rsidR="00480C59">
        <w:rPr>
          <w:rFonts w:ascii="Times New Roman" w:hAnsi="Times New Roman"/>
          <w:lang w:val="en-GB"/>
        </w:rPr>
        <w:t>”</w:t>
      </w:r>
      <w:r>
        <w:rPr>
          <w:rFonts w:ascii="Times New Roman" w:hAnsi="Times New Roman"/>
          <w:lang w:val="en-GB"/>
        </w:rPr>
        <w:t xml:space="preserve"> phase, present the participant with each of the </w:t>
      </w:r>
      <w:r w:rsidR="00723692">
        <w:rPr>
          <w:rFonts w:ascii="Times New Roman" w:hAnsi="Times New Roman"/>
          <w:lang w:val="en-GB"/>
        </w:rPr>
        <w:t>“</w:t>
      </w:r>
      <w:r>
        <w:rPr>
          <w:rFonts w:ascii="Times New Roman" w:hAnsi="Times New Roman"/>
          <w:lang w:val="en-GB"/>
        </w:rPr>
        <w:t>Prime Words</w:t>
      </w:r>
      <w:r w:rsidR="00723692">
        <w:rPr>
          <w:rFonts w:ascii="Times New Roman" w:hAnsi="Times New Roman"/>
          <w:lang w:val="en-GB"/>
        </w:rPr>
        <w:t>”</w:t>
      </w:r>
      <w:r>
        <w:rPr>
          <w:rFonts w:ascii="Times New Roman" w:hAnsi="Times New Roman"/>
          <w:lang w:val="en-GB"/>
        </w:rPr>
        <w:t xml:space="preserve"> once,</w:t>
      </w:r>
      <w:r w:rsidR="00D653B5">
        <w:rPr>
          <w:rFonts w:ascii="Times New Roman" w:hAnsi="Times New Roman"/>
          <w:lang w:val="en-GB"/>
        </w:rPr>
        <w:t xml:space="preserve"> </w:t>
      </w:r>
      <w:r w:rsidR="00480C59">
        <w:rPr>
          <w:rFonts w:ascii="Times New Roman" w:hAnsi="Times New Roman"/>
          <w:lang w:val="en-GB"/>
        </w:rPr>
        <w:t xml:space="preserve">centred </w:t>
      </w:r>
      <w:r w:rsidR="00D653B5">
        <w:rPr>
          <w:rFonts w:ascii="Times New Roman" w:hAnsi="Times New Roman"/>
          <w:lang w:val="en-GB"/>
        </w:rPr>
        <w:t xml:space="preserve">on the screen for 500 </w:t>
      </w:r>
      <w:proofErr w:type="spellStart"/>
      <w:r w:rsidR="00D653B5">
        <w:rPr>
          <w:rFonts w:ascii="Times New Roman" w:hAnsi="Times New Roman"/>
          <w:lang w:val="en-GB"/>
        </w:rPr>
        <w:t>ms</w:t>
      </w:r>
      <w:proofErr w:type="spellEnd"/>
      <w:r w:rsidR="00D653B5">
        <w:rPr>
          <w:rFonts w:ascii="Times New Roman" w:hAnsi="Times New Roman"/>
          <w:lang w:val="en-GB"/>
        </w:rPr>
        <w:t xml:space="preserve">. </w:t>
      </w:r>
    </w:p>
    <w:p w14:paraId="41117AB8" w14:textId="77777777" w:rsidR="003F01AE" w:rsidRPr="003F01AE" w:rsidRDefault="003F01AE" w:rsidP="003F01AE">
      <w:pPr>
        <w:pStyle w:val="ListParagraph"/>
        <w:rPr>
          <w:rFonts w:ascii="Times New Roman" w:hAnsi="Times New Roman"/>
          <w:lang w:val="en-GB"/>
        </w:rPr>
      </w:pPr>
    </w:p>
    <w:p w14:paraId="1DBF0FAD" w14:textId="68FF187D" w:rsidR="00936F2E" w:rsidRPr="00936F2E" w:rsidRDefault="003F01AE" w:rsidP="003F01AE">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Participant’s</w:t>
      </w:r>
      <w:r w:rsidR="00D653B5">
        <w:rPr>
          <w:rFonts w:ascii="Times New Roman" w:hAnsi="Times New Roman"/>
          <w:lang w:val="en-GB"/>
        </w:rPr>
        <w:t xml:space="preserve"> task is to use a </w:t>
      </w:r>
      <w:proofErr w:type="spellStart"/>
      <w:r w:rsidR="00D653B5">
        <w:rPr>
          <w:rFonts w:ascii="Times New Roman" w:hAnsi="Times New Roman"/>
          <w:lang w:val="en-GB"/>
        </w:rPr>
        <w:t>keypress</w:t>
      </w:r>
      <w:proofErr w:type="spellEnd"/>
      <w:r w:rsidR="00D653B5">
        <w:rPr>
          <w:rFonts w:ascii="Times New Roman" w:hAnsi="Times New Roman"/>
          <w:lang w:val="en-GB"/>
        </w:rPr>
        <w:t xml:space="preserve"> to indicate whether the word they saw is more likely to be found indoors or outdoors</w:t>
      </w:r>
      <w:r w:rsidR="00480C59">
        <w:rPr>
          <w:rFonts w:ascii="Times New Roman" w:hAnsi="Times New Roman"/>
          <w:lang w:val="en-GB"/>
        </w:rPr>
        <w:t xml:space="preserve"> </w:t>
      </w:r>
      <w:r w:rsidR="00480C59" w:rsidRPr="002869AB">
        <w:rPr>
          <w:rFonts w:ascii="Times New Roman" w:hAnsi="Times New Roman"/>
          <w:b/>
          <w:lang w:val="en-GB"/>
        </w:rPr>
        <w:t>(</w:t>
      </w:r>
      <w:r w:rsidR="00D653B5" w:rsidRPr="0060670A">
        <w:rPr>
          <w:rFonts w:ascii="Times New Roman" w:hAnsi="Times New Roman"/>
          <w:b/>
          <w:lang w:val="en-GB"/>
        </w:rPr>
        <w:t>Figure 3</w:t>
      </w:r>
      <w:r w:rsidR="00480C59">
        <w:rPr>
          <w:rFonts w:ascii="Times New Roman" w:hAnsi="Times New Roman"/>
          <w:b/>
          <w:lang w:val="en-GB"/>
        </w:rPr>
        <w:t>)</w:t>
      </w:r>
      <w:r w:rsidR="00D653B5">
        <w:rPr>
          <w:rFonts w:ascii="Times New Roman" w:hAnsi="Times New Roman"/>
          <w:lang w:val="en-GB"/>
        </w:rPr>
        <w:t xml:space="preserve">. </w:t>
      </w:r>
    </w:p>
    <w:p w14:paraId="4F6ACE3B" w14:textId="77777777" w:rsidR="00936F2E" w:rsidRPr="00936F2E" w:rsidRDefault="00936F2E" w:rsidP="00936F2E">
      <w:pPr>
        <w:pStyle w:val="ListParagraph"/>
        <w:widowControl w:val="0"/>
        <w:autoSpaceDE w:val="0"/>
        <w:autoSpaceDN w:val="0"/>
        <w:adjustRightInd w:val="0"/>
        <w:spacing w:after="0"/>
        <w:ind w:left="2160"/>
        <w:rPr>
          <w:rFonts w:ascii="Times New Roman" w:hAnsi="Times New Roman"/>
          <w:b/>
          <w:lang w:val="en-GB"/>
        </w:rPr>
      </w:pPr>
    </w:p>
    <w:p w14:paraId="68ECFC60" w14:textId="1C37780C" w:rsidR="00C66098" w:rsidRPr="00936F2E" w:rsidRDefault="00936F2E" w:rsidP="00936F2E">
      <w:pPr>
        <w:pStyle w:val="ListParagraph"/>
        <w:widowControl w:val="0"/>
        <w:numPr>
          <w:ilvl w:val="3"/>
          <w:numId w:val="1"/>
        </w:numPr>
        <w:autoSpaceDE w:val="0"/>
        <w:autoSpaceDN w:val="0"/>
        <w:adjustRightInd w:val="0"/>
        <w:spacing w:after="0"/>
        <w:rPr>
          <w:rFonts w:ascii="Times New Roman" w:hAnsi="Times New Roman"/>
          <w:b/>
          <w:lang w:val="en-GB"/>
        </w:rPr>
      </w:pPr>
      <w:r w:rsidRPr="00936F2E">
        <w:rPr>
          <w:rFonts w:ascii="Times New Roman" w:hAnsi="Times New Roman"/>
          <w:lang w:val="en-GB"/>
        </w:rPr>
        <w:t>This is a “</w:t>
      </w:r>
      <w:r w:rsidR="00863BAA">
        <w:rPr>
          <w:rFonts w:ascii="Times New Roman" w:hAnsi="Times New Roman"/>
          <w:lang w:val="en-GB"/>
        </w:rPr>
        <w:t>cover task,</w:t>
      </w:r>
      <w:r w:rsidRPr="00936F2E">
        <w:rPr>
          <w:rFonts w:ascii="Times New Roman" w:hAnsi="Times New Roman"/>
          <w:lang w:val="en-GB"/>
        </w:rPr>
        <w:t>” included</w:t>
      </w:r>
      <w:r w:rsidR="00F63FCB" w:rsidRPr="00936F2E">
        <w:rPr>
          <w:rFonts w:ascii="Times New Roman" w:hAnsi="Times New Roman"/>
          <w:lang w:val="en-GB"/>
        </w:rPr>
        <w:t xml:space="preserve"> in order to expose participants to the </w:t>
      </w:r>
      <w:r w:rsidR="00723692">
        <w:rPr>
          <w:rFonts w:ascii="Times New Roman" w:hAnsi="Times New Roman"/>
          <w:lang w:val="en-GB"/>
        </w:rPr>
        <w:t>“</w:t>
      </w:r>
      <w:r w:rsidR="00F63FCB" w:rsidRPr="00936F2E">
        <w:rPr>
          <w:rFonts w:ascii="Times New Roman" w:hAnsi="Times New Roman"/>
          <w:lang w:val="en-GB"/>
        </w:rPr>
        <w:t>Prime Words</w:t>
      </w:r>
      <w:r w:rsidR="00723692">
        <w:rPr>
          <w:rFonts w:ascii="Times New Roman" w:hAnsi="Times New Roman"/>
          <w:lang w:val="en-GB"/>
        </w:rPr>
        <w:t>”</w:t>
      </w:r>
      <w:r w:rsidR="00F63FCB" w:rsidRPr="00936F2E">
        <w:rPr>
          <w:rFonts w:ascii="Times New Roman" w:hAnsi="Times New Roman"/>
          <w:lang w:val="en-GB"/>
        </w:rPr>
        <w:t xml:space="preserve"> without directly asking them to encode the words into memory.</w:t>
      </w:r>
    </w:p>
    <w:p w14:paraId="627B8A30" w14:textId="77777777" w:rsidR="00A066E5" w:rsidRPr="00A066E5" w:rsidRDefault="00A066E5" w:rsidP="00A066E5">
      <w:pPr>
        <w:pStyle w:val="ListParagraph"/>
        <w:rPr>
          <w:rFonts w:ascii="Times New Roman" w:hAnsi="Times New Roman"/>
          <w:b/>
          <w:lang w:val="en-GB"/>
        </w:rPr>
      </w:pPr>
    </w:p>
    <w:p w14:paraId="4D4CD6F1" w14:textId="1FE4A005" w:rsidR="0060670A" w:rsidRPr="00A066E5" w:rsidRDefault="0060670A"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The second part of the experiment is the </w:t>
      </w:r>
      <w:r w:rsidR="00480C59">
        <w:rPr>
          <w:rFonts w:ascii="Times New Roman" w:hAnsi="Times New Roman"/>
          <w:lang w:val="en-GB"/>
        </w:rPr>
        <w:t>“</w:t>
      </w:r>
      <w:r>
        <w:rPr>
          <w:rFonts w:ascii="Times New Roman" w:hAnsi="Times New Roman"/>
          <w:lang w:val="en-GB"/>
        </w:rPr>
        <w:t>Test</w:t>
      </w:r>
      <w:r w:rsidR="00480C59">
        <w:rPr>
          <w:rFonts w:ascii="Times New Roman" w:hAnsi="Times New Roman"/>
          <w:lang w:val="en-GB"/>
        </w:rPr>
        <w:t>”</w:t>
      </w:r>
      <w:r>
        <w:rPr>
          <w:rFonts w:ascii="Times New Roman" w:hAnsi="Times New Roman"/>
          <w:lang w:val="en-GB"/>
        </w:rPr>
        <w:t xml:space="preserve"> phase. Each trial include</w:t>
      </w:r>
      <w:r w:rsidR="00723692">
        <w:rPr>
          <w:rFonts w:ascii="Times New Roman" w:hAnsi="Times New Roman"/>
          <w:lang w:val="en-GB"/>
        </w:rPr>
        <w:t>s</w:t>
      </w:r>
      <w:r>
        <w:rPr>
          <w:rFonts w:ascii="Times New Roman" w:hAnsi="Times New Roman"/>
          <w:lang w:val="en-GB"/>
        </w:rPr>
        <w:t xml:space="preserve"> one of the words or non-words from one of the three lists. Present the words intermixed and in a random order. The participant</w:t>
      </w:r>
      <w:r w:rsidR="00295696">
        <w:rPr>
          <w:rFonts w:ascii="Times New Roman" w:hAnsi="Times New Roman"/>
          <w:lang w:val="en-GB"/>
        </w:rPr>
        <w:t>’</w:t>
      </w:r>
      <w:r>
        <w:rPr>
          <w:rFonts w:ascii="Times New Roman" w:hAnsi="Times New Roman"/>
          <w:lang w:val="en-GB"/>
        </w:rPr>
        <w:t>s task is to judge whether the letter string on each trial is a word or a non-word</w:t>
      </w:r>
      <w:r w:rsidR="007E66A2">
        <w:rPr>
          <w:rFonts w:ascii="Times New Roman" w:hAnsi="Times New Roman"/>
          <w:lang w:val="en-GB"/>
        </w:rPr>
        <w:t xml:space="preserve">, using a </w:t>
      </w:r>
      <w:proofErr w:type="spellStart"/>
      <w:r w:rsidR="007E66A2">
        <w:rPr>
          <w:rFonts w:ascii="Times New Roman" w:hAnsi="Times New Roman"/>
          <w:lang w:val="en-GB"/>
        </w:rPr>
        <w:t>keypress</w:t>
      </w:r>
      <w:proofErr w:type="spellEnd"/>
      <w:r w:rsidR="007E66A2">
        <w:rPr>
          <w:rFonts w:ascii="Times New Roman" w:hAnsi="Times New Roman"/>
          <w:lang w:val="en-GB"/>
        </w:rPr>
        <w:t xml:space="preserve"> to indicate the choice</w:t>
      </w:r>
      <w:r w:rsidR="00480C59">
        <w:rPr>
          <w:rFonts w:ascii="Times New Roman" w:hAnsi="Times New Roman"/>
          <w:lang w:val="en-GB"/>
        </w:rPr>
        <w:t xml:space="preserve"> </w:t>
      </w:r>
      <w:r w:rsidR="00480C59" w:rsidRPr="00C75532">
        <w:rPr>
          <w:rFonts w:ascii="Times New Roman" w:hAnsi="Times New Roman"/>
          <w:b/>
          <w:lang w:val="en-GB"/>
        </w:rPr>
        <w:t>(</w:t>
      </w:r>
      <w:r w:rsidR="00295696">
        <w:rPr>
          <w:rFonts w:ascii="Times New Roman" w:hAnsi="Times New Roman"/>
          <w:b/>
          <w:lang w:val="en-GB"/>
        </w:rPr>
        <w:t>Figure 4</w:t>
      </w:r>
      <w:r w:rsidR="00480C59">
        <w:rPr>
          <w:rFonts w:ascii="Times New Roman" w:hAnsi="Times New Roman"/>
          <w:b/>
          <w:lang w:val="en-GB"/>
        </w:rPr>
        <w:t>)</w:t>
      </w:r>
      <w:r w:rsidR="00295696">
        <w:rPr>
          <w:rFonts w:ascii="Times New Roman" w:hAnsi="Times New Roman"/>
          <w:lang w:val="en-GB"/>
        </w:rPr>
        <w:t>.</w:t>
      </w:r>
    </w:p>
    <w:p w14:paraId="7E928A54" w14:textId="77777777" w:rsidR="00A066E5" w:rsidRPr="00A066E5" w:rsidRDefault="00A066E5" w:rsidP="00A066E5">
      <w:pPr>
        <w:pStyle w:val="ListParagraph"/>
        <w:rPr>
          <w:rFonts w:ascii="Times New Roman" w:hAnsi="Times New Roman"/>
          <w:b/>
          <w:lang w:val="en-GB"/>
        </w:rPr>
      </w:pPr>
    </w:p>
    <w:p w14:paraId="438B4332" w14:textId="64A0B5A7" w:rsidR="00C66098" w:rsidRPr="002869AB" w:rsidRDefault="007E66A2" w:rsidP="00C6609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Empha</w:t>
      </w:r>
      <w:r w:rsidR="00863BAA">
        <w:rPr>
          <w:rFonts w:ascii="Times New Roman" w:hAnsi="Times New Roman"/>
          <w:lang w:val="en-GB"/>
        </w:rPr>
        <w:t>size to the participant that they</w:t>
      </w:r>
      <w:r>
        <w:rPr>
          <w:rFonts w:ascii="Times New Roman" w:hAnsi="Times New Roman"/>
          <w:lang w:val="en-GB"/>
        </w:rPr>
        <w:t xml:space="preserve"> should go as fast as possible without sacrificing accuracy. The dependent variable is reaction time, or latency —</w:t>
      </w:r>
      <w:r w:rsidR="004B094C">
        <w:rPr>
          <w:rFonts w:ascii="Times New Roman" w:hAnsi="Times New Roman"/>
          <w:lang w:val="en-GB"/>
        </w:rPr>
        <w:t xml:space="preserve"> </w:t>
      </w:r>
      <w:r>
        <w:rPr>
          <w:rFonts w:ascii="Times New Roman" w:hAnsi="Times New Roman"/>
          <w:lang w:val="en-GB"/>
        </w:rPr>
        <w:t>how much time elapses from the appearance of each test phase word to the participant making an accurate</w:t>
      </w:r>
      <w:r w:rsidR="00AA284F">
        <w:rPr>
          <w:rFonts w:ascii="Times New Roman" w:hAnsi="Times New Roman"/>
          <w:lang w:val="en-GB"/>
        </w:rPr>
        <w:t xml:space="preserve"> response.</w:t>
      </w:r>
    </w:p>
    <w:p w14:paraId="5CDFB947" w14:textId="77777777" w:rsidR="009052A7" w:rsidRPr="00595ED4" w:rsidRDefault="009052A7" w:rsidP="00595ED4">
      <w:pPr>
        <w:widowControl w:val="0"/>
        <w:autoSpaceDE w:val="0"/>
        <w:autoSpaceDN w:val="0"/>
        <w:adjustRightInd w:val="0"/>
        <w:spacing w:after="0"/>
        <w:rPr>
          <w:rFonts w:ascii="Times New Roman" w:hAnsi="Times New Roman"/>
          <w:b/>
          <w:lang w:val="en-GB"/>
        </w:rPr>
      </w:pPr>
    </w:p>
    <w:p w14:paraId="32E4BCE2" w14:textId="5ACED3BF" w:rsidR="002575A2" w:rsidRPr="00595ED4" w:rsidRDefault="009052A7" w:rsidP="00595ED4">
      <w:pPr>
        <w:pStyle w:val="ListParagraph"/>
        <w:widowControl w:val="0"/>
        <w:numPr>
          <w:ilvl w:val="1"/>
          <w:numId w:val="1"/>
        </w:numPr>
        <w:autoSpaceDE w:val="0"/>
        <w:autoSpaceDN w:val="0"/>
        <w:adjustRightInd w:val="0"/>
        <w:rPr>
          <w:ins w:id="17" w:author="Jacob Roundy" w:date="2015-02-20T14:27:00Z"/>
          <w:rFonts w:ascii="Times New Roman" w:hAnsi="Times New Roman"/>
          <w:b/>
          <w:lang w:val="en-GB"/>
        </w:rPr>
      </w:pPr>
      <w:r w:rsidRPr="00C75532">
        <w:rPr>
          <w:rFonts w:ascii="Times New Roman" w:hAnsi="Times New Roman"/>
        </w:rPr>
        <w:t xml:space="preserve">When the experiment is complete, a reaction time for each of the 30 trials in the experiment test phase </w:t>
      </w:r>
      <w:r w:rsidR="00723692">
        <w:rPr>
          <w:rFonts w:ascii="Times New Roman" w:hAnsi="Times New Roman"/>
        </w:rPr>
        <w:t>has</w:t>
      </w:r>
      <w:r w:rsidRPr="00C75532">
        <w:rPr>
          <w:rFonts w:ascii="Times New Roman" w:hAnsi="Times New Roman"/>
        </w:rPr>
        <w:t xml:space="preserve"> been recorded. Whether or not the participant’s response (word or non-word) was correct </w:t>
      </w:r>
      <w:r w:rsidR="00723692">
        <w:rPr>
          <w:rFonts w:ascii="Times New Roman" w:hAnsi="Times New Roman"/>
        </w:rPr>
        <w:t>has</w:t>
      </w:r>
      <w:r w:rsidRPr="00C75532">
        <w:rPr>
          <w:rFonts w:ascii="Times New Roman" w:hAnsi="Times New Roman"/>
        </w:rPr>
        <w:t xml:space="preserve"> been recorded as well. Average the reaction times for all the correct non-word responses</w:t>
      </w:r>
      <w:r w:rsidR="004B094C">
        <w:rPr>
          <w:rFonts w:ascii="Times New Roman" w:hAnsi="Times New Roman"/>
        </w:rPr>
        <w:t>,</w:t>
      </w:r>
      <w:ins w:id="18" w:author="Jonathan Flombaum" w:date="2015-02-02T17:19:00Z">
        <w:r w:rsidRPr="00C75532">
          <w:rPr>
            <w:rFonts w:ascii="Times New Roman" w:hAnsi="Times New Roman"/>
          </w:rPr>
          <w:t xml:space="preserve"> for all the correct responses to </w:t>
        </w:r>
      </w:ins>
      <w:r w:rsidR="00611682">
        <w:rPr>
          <w:rFonts w:ascii="Times New Roman" w:hAnsi="Times New Roman"/>
        </w:rPr>
        <w:t>“</w:t>
      </w:r>
      <w:ins w:id="19" w:author="Jonathan Flombaum" w:date="2015-02-02T17:19:00Z">
        <w:r w:rsidRPr="00C75532">
          <w:rPr>
            <w:rFonts w:ascii="Times New Roman" w:hAnsi="Times New Roman"/>
          </w:rPr>
          <w:t>Prime Words,</w:t>
        </w:r>
      </w:ins>
      <w:r w:rsidR="00611682">
        <w:rPr>
          <w:rFonts w:ascii="Times New Roman" w:hAnsi="Times New Roman"/>
        </w:rPr>
        <w:t>”</w:t>
      </w:r>
      <w:ins w:id="20" w:author="Jonathan Flombaum" w:date="2015-02-02T17:19:00Z">
        <w:r w:rsidRPr="00C75532">
          <w:rPr>
            <w:rFonts w:ascii="Times New Roman" w:hAnsi="Times New Roman"/>
          </w:rPr>
          <w:t xml:space="preserve"> </w:t>
        </w:r>
      </w:ins>
      <w:r w:rsidR="004B094C">
        <w:rPr>
          <w:rFonts w:ascii="Times New Roman" w:hAnsi="Times New Roman"/>
        </w:rPr>
        <w:t>and for all the</w:t>
      </w:r>
      <w:ins w:id="21" w:author="Jonathan Flombaum" w:date="2015-02-02T17:19:00Z">
        <w:r w:rsidRPr="00C75532">
          <w:rPr>
            <w:rFonts w:ascii="Times New Roman" w:hAnsi="Times New Roman"/>
          </w:rPr>
          <w:t xml:space="preserve"> correct responses to </w:t>
        </w:r>
      </w:ins>
      <w:r w:rsidR="00611682">
        <w:rPr>
          <w:rFonts w:ascii="Times New Roman" w:hAnsi="Times New Roman"/>
        </w:rPr>
        <w:t>“</w:t>
      </w:r>
      <w:ins w:id="22" w:author="Jonathan Flombaum" w:date="2015-02-02T17:19:00Z">
        <w:r w:rsidRPr="00C75532">
          <w:rPr>
            <w:rFonts w:ascii="Times New Roman" w:hAnsi="Times New Roman"/>
          </w:rPr>
          <w:t>New Words</w:t>
        </w:r>
      </w:ins>
      <w:r w:rsidR="004B094C">
        <w:rPr>
          <w:rFonts w:ascii="Times New Roman" w:hAnsi="Times New Roman"/>
        </w:rPr>
        <w:t>,</w:t>
      </w:r>
      <w:r w:rsidR="00611682">
        <w:rPr>
          <w:rFonts w:ascii="Times New Roman" w:hAnsi="Times New Roman"/>
        </w:rPr>
        <w:t>”</w:t>
      </w:r>
      <w:r w:rsidR="004B094C">
        <w:rPr>
          <w:rFonts w:ascii="Times New Roman" w:hAnsi="Times New Roman"/>
        </w:rPr>
        <w:t xml:space="preserve"> as well</w:t>
      </w:r>
      <w:r w:rsidRPr="002869AB">
        <w:rPr>
          <w:rFonts w:ascii="Times New Roman" w:hAnsi="Times New Roman"/>
        </w:rPr>
        <w:t xml:space="preserve">. </w:t>
      </w:r>
    </w:p>
    <w:p w14:paraId="6FE8FC8F" w14:textId="77777777" w:rsidR="00093240" w:rsidRPr="002869AB" w:rsidRDefault="00093240" w:rsidP="002869AB">
      <w:pPr>
        <w:pStyle w:val="ListParagraph"/>
        <w:rPr>
          <w:ins w:id="23" w:author="Jacob Roundy" w:date="2015-02-20T14:27:00Z"/>
          <w:rFonts w:ascii="Times New Roman" w:hAnsi="Times New Roman"/>
          <w:b/>
          <w:lang w:val="en-GB"/>
        </w:rPr>
      </w:pPr>
    </w:p>
    <w:p w14:paraId="446849EE" w14:textId="4EA02C47" w:rsidR="00093240" w:rsidRPr="00595ED4" w:rsidRDefault="00093240" w:rsidP="00595ED4">
      <w:pPr>
        <w:pStyle w:val="ListParagraph"/>
        <w:widowControl w:val="0"/>
        <w:numPr>
          <w:ilvl w:val="1"/>
          <w:numId w:val="1"/>
        </w:numPr>
        <w:autoSpaceDE w:val="0"/>
        <w:autoSpaceDN w:val="0"/>
        <w:adjustRightInd w:val="0"/>
        <w:rPr>
          <w:rFonts w:ascii="Times New Roman" w:hAnsi="Times New Roman"/>
          <w:b/>
          <w:lang w:val="en-GB"/>
        </w:rPr>
      </w:pPr>
      <w:ins w:id="24" w:author="Jacob Roundy" w:date="2015-02-20T14:27:00Z">
        <w:r w:rsidRPr="00595ED4">
          <w:rPr>
            <w:rFonts w:ascii="Times New Roman" w:hAnsi="Times New Roman"/>
            <w:lang w:val="en-GB"/>
          </w:rPr>
          <w:lastRenderedPageBreak/>
          <w:t>A simple bar graph can be used to visualize the reaction time comparison between the three conditions</w:t>
        </w:r>
        <w:r>
          <w:rPr>
            <w:rFonts w:ascii="Times New Roman" w:hAnsi="Times New Roman"/>
            <w:b/>
            <w:lang w:val="en-GB"/>
          </w:rPr>
          <w:t xml:space="preserve"> (Figure 5).</w:t>
        </w:r>
      </w:ins>
      <w:ins w:id="25" w:author="Jacob Roundy" w:date="2015-02-20T14:28:00Z">
        <w:r>
          <w:rPr>
            <w:rFonts w:ascii="Times New Roman" w:hAnsi="Times New Roman"/>
            <w:b/>
            <w:lang w:val="en-GB"/>
          </w:rPr>
          <w:br/>
        </w:r>
      </w:ins>
    </w:p>
    <w:p w14:paraId="501BE08A" w14:textId="10568D42"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004B094C">
        <w:rPr>
          <w:rFonts w:ascii="Times New Roman" w:hAnsi="Times New Roman" w:cs="Times New Roman"/>
          <w:b/>
          <w:sz w:val="28"/>
        </w:rPr>
        <w:t>s</w:t>
      </w:r>
      <w:r w:rsidRPr="004F06C2">
        <w:rPr>
          <w:rFonts w:ascii="Times New Roman" w:hAnsi="Times New Roman" w:cs="Times New Roman"/>
          <w:b/>
        </w:rPr>
        <w:t xml:space="preserve"> </w:t>
      </w:r>
    </w:p>
    <w:p w14:paraId="227AAC73" w14:textId="77777777" w:rsidR="00AA284F" w:rsidDel="00B81D57" w:rsidRDefault="00AA284F" w:rsidP="00D70383">
      <w:pPr>
        <w:spacing w:after="0"/>
        <w:rPr>
          <w:del w:id="26" w:author="Jonathan Flombaum" w:date="2015-02-02T17:20:00Z"/>
          <w:rFonts w:ascii="Times New Roman" w:hAnsi="Times New Roman" w:cs="Times New Roman"/>
          <w:b/>
        </w:rPr>
      </w:pPr>
    </w:p>
    <w:p w14:paraId="2F3FD9C7" w14:textId="5B307202" w:rsidR="007E66A2" w:rsidDel="009052A7" w:rsidRDefault="007E66A2" w:rsidP="00D70383">
      <w:pPr>
        <w:spacing w:after="0"/>
        <w:rPr>
          <w:del w:id="27" w:author="Jonathan Flombaum" w:date="2015-02-02T17:19:00Z"/>
          <w:rFonts w:ascii="Times New Roman" w:hAnsi="Times New Roman" w:cs="Times New Roman"/>
        </w:rPr>
      </w:pPr>
      <w:commentRangeStart w:id="28"/>
      <w:del w:id="29" w:author="Jonathan Flombaum" w:date="2015-02-02T17:19:00Z">
        <w:r w:rsidDel="009052A7">
          <w:rPr>
            <w:rFonts w:ascii="Times New Roman" w:hAnsi="Times New Roman" w:cs="Times New Roman"/>
          </w:rPr>
          <w:delText>When the experiment is complete</w:delText>
        </w:r>
        <w:r w:rsidR="00AA284F" w:rsidDel="009052A7">
          <w:rPr>
            <w:rFonts w:ascii="Times New Roman" w:hAnsi="Times New Roman" w:cs="Times New Roman"/>
          </w:rPr>
          <w:delText xml:space="preserve">, </w:delText>
        </w:r>
        <w:r w:rsidR="00EA0545" w:rsidDel="009052A7">
          <w:rPr>
            <w:rFonts w:ascii="Times New Roman" w:hAnsi="Times New Roman" w:cs="Times New Roman"/>
          </w:rPr>
          <w:delText>a reaction time for each of the 30 trials in the experim</w:delText>
        </w:r>
        <w:r w:rsidR="00AA284F" w:rsidDel="009052A7">
          <w:rPr>
            <w:rFonts w:ascii="Times New Roman" w:hAnsi="Times New Roman" w:cs="Times New Roman"/>
          </w:rPr>
          <w:delText>ent test phase</w:delText>
        </w:r>
        <w:r w:rsidR="00717F81" w:rsidDel="009052A7">
          <w:rPr>
            <w:rFonts w:ascii="Times New Roman" w:hAnsi="Times New Roman" w:cs="Times New Roman"/>
          </w:rPr>
          <w:delText xml:space="preserve"> will have been recorded</w:delText>
        </w:r>
        <w:r w:rsidR="00AA284F" w:rsidDel="009052A7">
          <w:rPr>
            <w:rFonts w:ascii="Times New Roman" w:hAnsi="Times New Roman" w:cs="Times New Roman"/>
          </w:rPr>
          <w:delText xml:space="preserve">. </w:delText>
        </w:r>
        <w:r w:rsidR="00717F81" w:rsidDel="009052A7">
          <w:rPr>
            <w:rFonts w:ascii="Times New Roman" w:hAnsi="Times New Roman" w:cs="Times New Roman"/>
          </w:rPr>
          <w:delText>Whether or not</w:delText>
        </w:r>
        <w:r w:rsidR="00EA0545" w:rsidDel="009052A7">
          <w:rPr>
            <w:rFonts w:ascii="Times New Roman" w:hAnsi="Times New Roman" w:cs="Times New Roman"/>
          </w:rPr>
          <w:delText xml:space="preserve"> the </w:delText>
        </w:r>
        <w:r w:rsidR="00AA284F" w:rsidDel="009052A7">
          <w:rPr>
            <w:rFonts w:ascii="Times New Roman" w:hAnsi="Times New Roman" w:cs="Times New Roman"/>
          </w:rPr>
          <w:delText>participant’s</w:delText>
        </w:r>
        <w:r w:rsidR="00EA0545" w:rsidDel="009052A7">
          <w:rPr>
            <w:rFonts w:ascii="Times New Roman" w:hAnsi="Times New Roman" w:cs="Times New Roman"/>
          </w:rPr>
          <w:delText xml:space="preserve"> response (word or non-word) was correct</w:delText>
        </w:r>
        <w:r w:rsidR="00717F81" w:rsidDel="009052A7">
          <w:rPr>
            <w:rFonts w:ascii="Times New Roman" w:hAnsi="Times New Roman" w:cs="Times New Roman"/>
          </w:rPr>
          <w:delText xml:space="preserve"> will have been recorded as well. </w:delText>
        </w:r>
        <w:r w:rsidR="00EA0545" w:rsidDel="009052A7">
          <w:rPr>
            <w:rFonts w:ascii="Times New Roman" w:hAnsi="Times New Roman" w:cs="Times New Roman"/>
          </w:rPr>
          <w:delText xml:space="preserve">  </w:delText>
        </w:r>
      </w:del>
    </w:p>
    <w:p w14:paraId="77E52DF6" w14:textId="6C92A3E5" w:rsidR="00EA0545" w:rsidDel="009052A7" w:rsidRDefault="00EA0545" w:rsidP="00D70383">
      <w:pPr>
        <w:spacing w:after="0"/>
        <w:rPr>
          <w:del w:id="30" w:author="Jonathan Flombaum" w:date="2015-02-02T17:19:00Z"/>
          <w:rFonts w:ascii="Times New Roman" w:hAnsi="Times New Roman" w:cs="Times New Roman"/>
        </w:rPr>
      </w:pPr>
    </w:p>
    <w:p w14:paraId="49B90210" w14:textId="1DC8D384" w:rsidR="00EA0545" w:rsidRPr="007E66A2" w:rsidDel="009052A7" w:rsidRDefault="00EA0545" w:rsidP="00D70383">
      <w:pPr>
        <w:spacing w:after="0"/>
        <w:rPr>
          <w:del w:id="31" w:author="Jonathan Flombaum" w:date="2015-02-02T17:19:00Z"/>
          <w:rFonts w:ascii="Times New Roman" w:hAnsi="Times New Roman" w:cs="Times New Roman"/>
        </w:rPr>
      </w:pPr>
      <w:del w:id="32" w:author="Jonathan Flombaum" w:date="2015-02-02T17:19:00Z">
        <w:r w:rsidDel="009052A7">
          <w:rPr>
            <w:rFonts w:ascii="Times New Roman" w:hAnsi="Times New Roman" w:cs="Times New Roman"/>
          </w:rPr>
          <w:delText xml:space="preserve">Average together the reaction times for all the correct non-word responses, and also for all the correct responses to Prime Words, as well correct responses to New Words. </w:delText>
        </w:r>
      </w:del>
    </w:p>
    <w:commentRangeEnd w:id="28"/>
    <w:p w14:paraId="4440A3E9" w14:textId="77777777" w:rsidR="00D70383" w:rsidRPr="004F06C2" w:rsidRDefault="008D15CE" w:rsidP="00D70383">
      <w:pPr>
        <w:spacing w:after="0"/>
        <w:rPr>
          <w:rFonts w:ascii="Times New Roman" w:hAnsi="Times New Roman" w:cs="Times New Roman"/>
        </w:rPr>
      </w:pPr>
      <w:r>
        <w:rPr>
          <w:rStyle w:val="CommentReference"/>
        </w:rPr>
        <w:commentReference w:id="28"/>
      </w:r>
    </w:p>
    <w:p w14:paraId="7276E58D" w14:textId="5E9218F4" w:rsidR="00496463" w:rsidRPr="004F06C2" w:rsidDel="00093240" w:rsidRDefault="00EA0545" w:rsidP="00D70383">
      <w:pPr>
        <w:spacing w:after="0"/>
        <w:rPr>
          <w:del w:id="33" w:author="Jacob Roundy" w:date="2015-02-20T14:28:00Z"/>
          <w:rFonts w:ascii="Times New Roman" w:hAnsi="Times New Roman" w:cs="Times New Roman"/>
        </w:rPr>
      </w:pPr>
      <w:del w:id="34" w:author="Jacob Roundy" w:date="2015-02-20T14:28:00Z">
        <w:r w:rsidDel="00093240">
          <w:rPr>
            <w:rFonts w:ascii="Times New Roman" w:hAnsi="Times New Roman" w:cs="Times New Roman"/>
          </w:rPr>
          <w:delText>A simple bar graph can be used to visualize the reaction time comparison between the three conditions</w:delText>
        </w:r>
        <w:r w:rsidR="004B1917" w:rsidDel="00093240">
          <w:rPr>
            <w:rFonts w:ascii="Times New Roman" w:hAnsi="Times New Roman" w:cs="Times New Roman"/>
          </w:rPr>
          <w:delText xml:space="preserve"> </w:delText>
        </w:r>
        <w:r w:rsidR="004B1917" w:rsidDel="00093240">
          <w:rPr>
            <w:rFonts w:ascii="Times New Roman" w:hAnsi="Times New Roman" w:cs="Times New Roman"/>
            <w:b/>
          </w:rPr>
          <w:delText>(Figure 5)</w:delText>
        </w:r>
        <w:r w:rsidDel="00093240">
          <w:rPr>
            <w:rFonts w:ascii="Times New Roman" w:hAnsi="Times New Roman" w:cs="Times New Roman"/>
          </w:rPr>
          <w:delText>.</w:delText>
        </w:r>
      </w:del>
    </w:p>
    <w:p w14:paraId="7EDCEC58" w14:textId="25D4252E" w:rsidR="00D70383" w:rsidDel="00093240" w:rsidRDefault="00D70383" w:rsidP="00D70383">
      <w:pPr>
        <w:spacing w:after="0"/>
        <w:jc w:val="center"/>
        <w:rPr>
          <w:del w:id="35" w:author="Jacob Roundy" w:date="2015-02-20T14:28:00Z"/>
          <w:rFonts w:ascii="Times New Roman" w:hAnsi="Times New Roman" w:cs="Times New Roman"/>
          <w:b/>
        </w:rPr>
      </w:pPr>
    </w:p>
    <w:p w14:paraId="6A07A6D0" w14:textId="23812E46" w:rsidR="00496463" w:rsidRDefault="00AA284F" w:rsidP="00D70383">
      <w:pPr>
        <w:spacing w:after="0"/>
        <w:rPr>
          <w:rFonts w:ascii="Times New Roman" w:hAnsi="Times New Roman" w:cs="Times New Roman"/>
        </w:rPr>
      </w:pPr>
      <w:r>
        <w:rPr>
          <w:rFonts w:ascii="Times New Roman" w:hAnsi="Times New Roman" w:cs="Times New Roman"/>
        </w:rPr>
        <w:t>In g</w:t>
      </w:r>
      <w:r w:rsidR="00D43639">
        <w:rPr>
          <w:rFonts w:ascii="Times New Roman" w:hAnsi="Times New Roman" w:cs="Times New Roman"/>
        </w:rPr>
        <w:t xml:space="preserve">eneral, people take a relatively long time to judge letter strings as non-words. So responses to non-words </w:t>
      </w:r>
      <w:r w:rsidR="00544BBE">
        <w:rPr>
          <w:rFonts w:ascii="Times New Roman" w:hAnsi="Times New Roman" w:cs="Times New Roman"/>
        </w:rPr>
        <w:t>are</w:t>
      </w:r>
      <w:r w:rsidR="00D43639">
        <w:rPr>
          <w:rFonts w:ascii="Times New Roman" w:hAnsi="Times New Roman" w:cs="Times New Roman"/>
        </w:rPr>
        <w:t xml:space="preserve"> longer on average than responses to words. </w:t>
      </w:r>
    </w:p>
    <w:p w14:paraId="442479A9" w14:textId="77777777" w:rsidR="00D43639" w:rsidRDefault="00D43639" w:rsidP="00D70383">
      <w:pPr>
        <w:spacing w:after="0"/>
        <w:rPr>
          <w:rFonts w:ascii="Times New Roman" w:hAnsi="Times New Roman" w:cs="Times New Roman"/>
        </w:rPr>
      </w:pPr>
    </w:p>
    <w:p w14:paraId="69CF623E" w14:textId="0B75CCB0" w:rsidR="00D43639" w:rsidRDefault="00D43639" w:rsidP="00D70383">
      <w:pPr>
        <w:spacing w:after="0"/>
        <w:rPr>
          <w:rFonts w:ascii="Times New Roman" w:hAnsi="Times New Roman" w:cs="Times New Roman"/>
        </w:rPr>
      </w:pPr>
      <w:r>
        <w:rPr>
          <w:rFonts w:ascii="Times New Roman" w:hAnsi="Times New Roman" w:cs="Times New Roman"/>
        </w:rPr>
        <w:t xml:space="preserve">The crucial result, however, is in the comparison between </w:t>
      </w:r>
      <w:r w:rsidR="00301204">
        <w:rPr>
          <w:rFonts w:ascii="Times New Roman" w:hAnsi="Times New Roman" w:cs="Times New Roman"/>
        </w:rPr>
        <w:t>“</w:t>
      </w:r>
      <w:r>
        <w:rPr>
          <w:rFonts w:ascii="Times New Roman" w:hAnsi="Times New Roman" w:cs="Times New Roman"/>
        </w:rPr>
        <w:t>New Words</w:t>
      </w:r>
      <w:r w:rsidR="00301204">
        <w:rPr>
          <w:rFonts w:ascii="Times New Roman" w:hAnsi="Times New Roman" w:cs="Times New Roman"/>
        </w:rPr>
        <w:t>”</w:t>
      </w:r>
      <w:r>
        <w:rPr>
          <w:rFonts w:ascii="Times New Roman" w:hAnsi="Times New Roman" w:cs="Times New Roman"/>
        </w:rPr>
        <w:t xml:space="preserve"> and </w:t>
      </w:r>
      <w:r w:rsidR="00301204">
        <w:rPr>
          <w:rFonts w:ascii="Times New Roman" w:hAnsi="Times New Roman" w:cs="Times New Roman"/>
        </w:rPr>
        <w:t>“</w:t>
      </w:r>
      <w:r>
        <w:rPr>
          <w:rFonts w:ascii="Times New Roman" w:hAnsi="Times New Roman" w:cs="Times New Roman"/>
        </w:rPr>
        <w:t>Prime Words</w:t>
      </w:r>
      <w:r w:rsidR="00301204">
        <w:rPr>
          <w:rFonts w:ascii="Times New Roman" w:hAnsi="Times New Roman" w:cs="Times New Roman"/>
        </w:rPr>
        <w:t>”</w:t>
      </w:r>
      <w:r>
        <w:rPr>
          <w:rFonts w:ascii="Times New Roman" w:hAnsi="Times New Roman" w:cs="Times New Roman"/>
        </w:rPr>
        <w:t xml:space="preserve">: people respond more quickly, on average, to </w:t>
      </w:r>
      <w:r w:rsidR="00301204">
        <w:rPr>
          <w:rFonts w:ascii="Times New Roman" w:hAnsi="Times New Roman" w:cs="Times New Roman"/>
        </w:rPr>
        <w:t>“</w:t>
      </w:r>
      <w:r>
        <w:rPr>
          <w:rFonts w:ascii="Times New Roman" w:hAnsi="Times New Roman" w:cs="Times New Roman"/>
        </w:rPr>
        <w:t>Prime Words.</w:t>
      </w:r>
      <w:r w:rsidR="00301204">
        <w:rPr>
          <w:rFonts w:ascii="Times New Roman" w:hAnsi="Times New Roman" w:cs="Times New Roman"/>
        </w:rPr>
        <w:t>”</w:t>
      </w:r>
      <w:r>
        <w:rPr>
          <w:rFonts w:ascii="Times New Roman" w:hAnsi="Times New Roman" w:cs="Times New Roman"/>
        </w:rPr>
        <w:t xml:space="preserve"> </w:t>
      </w:r>
    </w:p>
    <w:p w14:paraId="0D54B1CA" w14:textId="77777777" w:rsidR="00D43639" w:rsidRDefault="00D43639" w:rsidP="00D70383">
      <w:pPr>
        <w:spacing w:after="0"/>
        <w:rPr>
          <w:rFonts w:ascii="Times New Roman" w:hAnsi="Times New Roman" w:cs="Times New Roman"/>
        </w:rPr>
      </w:pPr>
    </w:p>
    <w:p w14:paraId="595D752A" w14:textId="2285462C" w:rsidR="00D43639" w:rsidRPr="006C02BD" w:rsidRDefault="00D43639" w:rsidP="00D70383">
      <w:pPr>
        <w:spacing w:after="0"/>
        <w:rPr>
          <w:rFonts w:ascii="Times New Roman" w:hAnsi="Times New Roman" w:cs="Times New Roman"/>
        </w:rPr>
      </w:pPr>
      <w:r>
        <w:rPr>
          <w:rFonts w:ascii="Times New Roman" w:hAnsi="Times New Roman" w:cs="Times New Roman"/>
        </w:rPr>
        <w:t xml:space="preserve">Recall that the </w:t>
      </w:r>
      <w:r w:rsidR="00301204">
        <w:rPr>
          <w:rFonts w:ascii="Times New Roman" w:hAnsi="Times New Roman" w:cs="Times New Roman"/>
        </w:rPr>
        <w:t>“</w:t>
      </w:r>
      <w:r>
        <w:rPr>
          <w:rFonts w:ascii="Times New Roman" w:hAnsi="Times New Roman" w:cs="Times New Roman"/>
        </w:rPr>
        <w:t>Prime Words</w:t>
      </w:r>
      <w:r w:rsidR="00301204">
        <w:rPr>
          <w:rFonts w:ascii="Times New Roman" w:hAnsi="Times New Roman" w:cs="Times New Roman"/>
        </w:rPr>
        <w:t>”</w:t>
      </w:r>
      <w:r>
        <w:rPr>
          <w:rFonts w:ascii="Times New Roman" w:hAnsi="Times New Roman" w:cs="Times New Roman"/>
        </w:rPr>
        <w:t xml:space="preserve"> were the ones that appeared in the </w:t>
      </w:r>
      <w:r w:rsidR="00301204">
        <w:rPr>
          <w:rFonts w:ascii="Times New Roman" w:hAnsi="Times New Roman" w:cs="Times New Roman"/>
        </w:rPr>
        <w:t>“</w:t>
      </w:r>
      <w:r>
        <w:rPr>
          <w:rFonts w:ascii="Times New Roman" w:hAnsi="Times New Roman" w:cs="Times New Roman"/>
        </w:rPr>
        <w:t>Exposure</w:t>
      </w:r>
      <w:r w:rsidR="00301204">
        <w:rPr>
          <w:rFonts w:ascii="Times New Roman" w:hAnsi="Times New Roman" w:cs="Times New Roman"/>
        </w:rPr>
        <w:t>”</w:t>
      </w:r>
      <w:r>
        <w:rPr>
          <w:rFonts w:ascii="Times New Roman" w:hAnsi="Times New Roman" w:cs="Times New Roman"/>
        </w:rPr>
        <w:t xml:space="preserve"> </w:t>
      </w:r>
      <w:r w:rsidR="00301204">
        <w:rPr>
          <w:rFonts w:ascii="Times New Roman" w:hAnsi="Times New Roman" w:cs="Times New Roman"/>
        </w:rPr>
        <w:t>p</w:t>
      </w:r>
      <w:r>
        <w:rPr>
          <w:rFonts w:ascii="Times New Roman" w:hAnsi="Times New Roman" w:cs="Times New Roman"/>
        </w:rPr>
        <w:t xml:space="preserve">hase. But the participant was not asked to </w:t>
      </w:r>
      <w:r>
        <w:rPr>
          <w:rFonts w:ascii="Times New Roman" w:hAnsi="Times New Roman" w:cs="Times New Roman"/>
          <w:i/>
        </w:rPr>
        <w:t>remember</w:t>
      </w:r>
      <w:r>
        <w:rPr>
          <w:rFonts w:ascii="Times New Roman" w:hAnsi="Times New Roman" w:cs="Times New Roman"/>
        </w:rPr>
        <w:t xml:space="preserve"> those words at that point, only to judge them as likely to be found indoors or outdo</w:t>
      </w:r>
      <w:r w:rsidR="00C9776F">
        <w:rPr>
          <w:rFonts w:ascii="Times New Roman" w:hAnsi="Times New Roman" w:cs="Times New Roman"/>
        </w:rPr>
        <w:t xml:space="preserve">ors. </w:t>
      </w:r>
      <w:r w:rsidR="00717F81">
        <w:rPr>
          <w:rFonts w:ascii="Times New Roman" w:hAnsi="Times New Roman" w:cs="Times New Roman"/>
        </w:rPr>
        <w:t>I</w:t>
      </w:r>
      <w:r w:rsidR="00C9776F">
        <w:rPr>
          <w:rFonts w:ascii="Times New Roman" w:hAnsi="Times New Roman" w:cs="Times New Roman"/>
        </w:rPr>
        <w:t xml:space="preserve">n the </w:t>
      </w:r>
      <w:r w:rsidR="00301204">
        <w:rPr>
          <w:rFonts w:ascii="Times New Roman" w:hAnsi="Times New Roman" w:cs="Times New Roman"/>
        </w:rPr>
        <w:t>“</w:t>
      </w:r>
      <w:r w:rsidR="00C9776F">
        <w:rPr>
          <w:rFonts w:ascii="Times New Roman" w:hAnsi="Times New Roman" w:cs="Times New Roman"/>
        </w:rPr>
        <w:t>Test</w:t>
      </w:r>
      <w:r w:rsidR="00301204">
        <w:rPr>
          <w:rFonts w:ascii="Times New Roman" w:hAnsi="Times New Roman" w:cs="Times New Roman"/>
        </w:rPr>
        <w:t>”</w:t>
      </w:r>
      <w:r w:rsidR="00C9776F">
        <w:rPr>
          <w:rFonts w:ascii="Times New Roman" w:hAnsi="Times New Roman" w:cs="Times New Roman"/>
        </w:rPr>
        <w:t xml:space="preserve"> </w:t>
      </w:r>
      <w:r w:rsidR="00301204">
        <w:rPr>
          <w:rFonts w:ascii="Times New Roman" w:hAnsi="Times New Roman" w:cs="Times New Roman"/>
        </w:rPr>
        <w:t>p</w:t>
      </w:r>
      <w:r w:rsidR="00C9776F">
        <w:rPr>
          <w:rFonts w:ascii="Times New Roman" w:hAnsi="Times New Roman" w:cs="Times New Roman"/>
        </w:rPr>
        <w:t>hase, participants</w:t>
      </w:r>
      <w:r>
        <w:rPr>
          <w:rFonts w:ascii="Times New Roman" w:hAnsi="Times New Roman" w:cs="Times New Roman"/>
        </w:rPr>
        <w:t xml:space="preserve"> were not asked if they had seen any of the words before, only whether a string constituted an English word or not. </w:t>
      </w:r>
      <w:r w:rsidR="00717F81">
        <w:rPr>
          <w:rFonts w:ascii="Times New Roman" w:hAnsi="Times New Roman" w:cs="Times New Roman"/>
        </w:rPr>
        <w:t>W</w:t>
      </w:r>
      <w:r>
        <w:rPr>
          <w:rFonts w:ascii="Times New Roman" w:hAnsi="Times New Roman" w:cs="Times New Roman"/>
        </w:rPr>
        <w:t xml:space="preserve">hy would responses to the </w:t>
      </w:r>
      <w:r w:rsidR="00301204">
        <w:rPr>
          <w:rFonts w:ascii="Times New Roman" w:hAnsi="Times New Roman" w:cs="Times New Roman"/>
        </w:rPr>
        <w:t>“</w:t>
      </w:r>
      <w:r>
        <w:rPr>
          <w:rFonts w:ascii="Times New Roman" w:hAnsi="Times New Roman" w:cs="Times New Roman"/>
        </w:rPr>
        <w:t>Prime Words</w:t>
      </w:r>
      <w:r w:rsidR="00301204">
        <w:rPr>
          <w:rFonts w:ascii="Times New Roman" w:hAnsi="Times New Roman" w:cs="Times New Roman"/>
        </w:rPr>
        <w:t>”</w:t>
      </w:r>
      <w:r>
        <w:rPr>
          <w:rFonts w:ascii="Times New Roman" w:hAnsi="Times New Roman" w:cs="Times New Roman"/>
        </w:rPr>
        <w:t xml:space="preserve"> be faster than responses to the </w:t>
      </w:r>
      <w:r w:rsidR="00301204">
        <w:rPr>
          <w:rFonts w:ascii="Times New Roman" w:hAnsi="Times New Roman" w:cs="Times New Roman"/>
        </w:rPr>
        <w:t>“</w:t>
      </w:r>
      <w:r>
        <w:rPr>
          <w:rFonts w:ascii="Times New Roman" w:hAnsi="Times New Roman" w:cs="Times New Roman"/>
        </w:rPr>
        <w:t>New Words</w:t>
      </w:r>
      <w:r w:rsidR="00301204">
        <w:rPr>
          <w:rFonts w:ascii="Times New Roman" w:hAnsi="Times New Roman" w:cs="Times New Roman"/>
        </w:rPr>
        <w:t>”</w:t>
      </w:r>
      <w:r w:rsidR="00717F81">
        <w:rPr>
          <w:rFonts w:ascii="Times New Roman" w:hAnsi="Times New Roman" w:cs="Times New Roman"/>
        </w:rPr>
        <w:t xml:space="preserve"> then</w:t>
      </w:r>
      <w:r>
        <w:rPr>
          <w:rFonts w:ascii="Times New Roman" w:hAnsi="Times New Roman" w:cs="Times New Roman"/>
        </w:rPr>
        <w:t xml:space="preserve">? </w:t>
      </w:r>
      <w:r w:rsidR="006C02BD">
        <w:rPr>
          <w:rFonts w:ascii="Times New Roman" w:hAnsi="Times New Roman" w:cs="Times New Roman"/>
        </w:rPr>
        <w:t xml:space="preserve">When shown incidentally during the </w:t>
      </w:r>
      <w:r w:rsidR="00301204">
        <w:rPr>
          <w:rFonts w:ascii="Times New Roman" w:hAnsi="Times New Roman" w:cs="Times New Roman"/>
        </w:rPr>
        <w:t>“</w:t>
      </w:r>
      <w:r w:rsidR="006C02BD">
        <w:rPr>
          <w:rFonts w:ascii="Times New Roman" w:hAnsi="Times New Roman" w:cs="Times New Roman"/>
        </w:rPr>
        <w:t>Exposure</w:t>
      </w:r>
      <w:r w:rsidR="00301204">
        <w:rPr>
          <w:rFonts w:ascii="Times New Roman" w:hAnsi="Times New Roman" w:cs="Times New Roman"/>
        </w:rPr>
        <w:t>”</w:t>
      </w:r>
      <w:r w:rsidR="006C02BD">
        <w:rPr>
          <w:rFonts w:ascii="Times New Roman" w:hAnsi="Times New Roman" w:cs="Times New Roman"/>
        </w:rPr>
        <w:t xml:space="preserve"> </w:t>
      </w:r>
      <w:r w:rsidR="00301204">
        <w:rPr>
          <w:rFonts w:ascii="Times New Roman" w:hAnsi="Times New Roman" w:cs="Times New Roman"/>
        </w:rPr>
        <w:t>p</w:t>
      </w:r>
      <w:r w:rsidR="006C02BD">
        <w:rPr>
          <w:rFonts w:ascii="Times New Roman" w:hAnsi="Times New Roman" w:cs="Times New Roman"/>
        </w:rPr>
        <w:t>hase</w:t>
      </w:r>
      <w:r w:rsidR="0078305A">
        <w:rPr>
          <w:rFonts w:ascii="Times New Roman" w:hAnsi="Times New Roman" w:cs="Times New Roman"/>
        </w:rPr>
        <w:t>,</w:t>
      </w:r>
      <w:r w:rsidR="006C02BD">
        <w:rPr>
          <w:rFonts w:ascii="Times New Roman" w:hAnsi="Times New Roman" w:cs="Times New Roman"/>
        </w:rPr>
        <w:t xml:space="preserve"> those words became encoded into implicit memory. Their mental representations were </w:t>
      </w:r>
      <w:r w:rsidR="006C02BD">
        <w:rPr>
          <w:rFonts w:ascii="Times New Roman" w:hAnsi="Times New Roman" w:cs="Times New Roman"/>
          <w:i/>
        </w:rPr>
        <w:t>primed</w:t>
      </w:r>
      <w:r w:rsidR="006C02BD">
        <w:rPr>
          <w:rFonts w:ascii="Times New Roman" w:hAnsi="Times New Roman" w:cs="Times New Roman"/>
        </w:rPr>
        <w:t xml:space="preserve">. And so when a word/non-word judgment needed to be made, the participant had faster access to those words, speeding up their responses. </w:t>
      </w:r>
    </w:p>
    <w:p w14:paraId="7C63EFD7" w14:textId="77777777" w:rsidR="00D70383" w:rsidRDefault="00D70383" w:rsidP="00D70383">
      <w:pPr>
        <w:spacing w:after="0"/>
        <w:rPr>
          <w:rFonts w:ascii="Times New Roman" w:hAnsi="Times New Roman" w:cs="Times New Roman"/>
          <w:b/>
          <w:sz w:val="28"/>
        </w:rPr>
      </w:pPr>
    </w:p>
    <w:p w14:paraId="45DA03D6" w14:textId="77777777"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0F4FF52" w14:textId="77777777" w:rsidR="00D70383" w:rsidRDefault="00D70383" w:rsidP="00D70383">
      <w:pPr>
        <w:spacing w:after="0"/>
        <w:rPr>
          <w:rFonts w:ascii="Times New Roman" w:hAnsi="Times New Roman" w:cs="Times New Roman"/>
        </w:rPr>
      </w:pPr>
    </w:p>
    <w:p w14:paraId="71F3BC23" w14:textId="2A694148" w:rsidR="00D70383" w:rsidRDefault="00CF5E13" w:rsidP="00D70383">
      <w:pPr>
        <w:spacing w:after="0"/>
        <w:rPr>
          <w:ins w:id="36" w:author="Jonathan Flombaum" w:date="2015-02-02T17:24:00Z"/>
          <w:rFonts w:ascii="Times New Roman" w:hAnsi="Times New Roman" w:cs="Times New Roman"/>
        </w:rPr>
      </w:pPr>
      <w:r>
        <w:rPr>
          <w:rFonts w:ascii="Times New Roman" w:hAnsi="Times New Roman" w:cs="Times New Roman"/>
        </w:rPr>
        <w:t xml:space="preserve">One place in which implicit memory and priming have long drawn interest is in marketing and advertising. Why do companies like Coca-Cola or McDonalds advertise all the time? Hasn’t everyone heard of them by now? One reason is that they want to prime the public’s memory, to have their brands on people’s minds without people necessarily knowing it. From their perspective, the advertising is worth it if </w:t>
      </w:r>
      <w:r w:rsidR="00193F88">
        <w:rPr>
          <w:rFonts w:ascii="Times New Roman" w:hAnsi="Times New Roman" w:cs="Times New Roman"/>
        </w:rPr>
        <w:t>the target audience</w:t>
      </w:r>
      <w:r>
        <w:rPr>
          <w:rFonts w:ascii="Times New Roman" w:hAnsi="Times New Roman" w:cs="Times New Roman"/>
        </w:rPr>
        <w:t xml:space="preserve"> and their products cross paths coincidentally and priming pushes </w:t>
      </w:r>
      <w:r w:rsidR="00193F88">
        <w:rPr>
          <w:rFonts w:ascii="Times New Roman" w:hAnsi="Times New Roman" w:cs="Times New Roman"/>
        </w:rPr>
        <w:t>the audience’s</w:t>
      </w:r>
      <w:r>
        <w:rPr>
          <w:rFonts w:ascii="Times New Roman" w:hAnsi="Times New Roman" w:cs="Times New Roman"/>
        </w:rPr>
        <w:t xml:space="preserve"> behavior in their direction. </w:t>
      </w:r>
    </w:p>
    <w:p w14:paraId="41D6FEDB" w14:textId="77777777" w:rsidR="00B81D57" w:rsidRDefault="00B81D57" w:rsidP="00D70383">
      <w:pPr>
        <w:spacing w:after="0"/>
        <w:rPr>
          <w:ins w:id="37" w:author="Jonathan Flombaum" w:date="2015-02-02T17:24:00Z"/>
          <w:rFonts w:ascii="Times New Roman" w:hAnsi="Times New Roman" w:cs="Times New Roman"/>
        </w:rPr>
      </w:pPr>
    </w:p>
    <w:p w14:paraId="6FFBE721" w14:textId="22FA427F" w:rsidR="00B81D57" w:rsidRDefault="00F8342C" w:rsidP="00D70383">
      <w:pPr>
        <w:spacing w:after="0"/>
        <w:rPr>
          <w:rFonts w:ascii="Times New Roman" w:hAnsi="Times New Roman" w:cs="Times New Roman"/>
        </w:rPr>
      </w:pPr>
      <w:ins w:id="38" w:author="Jonathan Flombaum" w:date="2015-02-02T18:34:00Z">
        <w:r>
          <w:rPr>
            <w:rFonts w:ascii="Times New Roman" w:hAnsi="Times New Roman" w:cs="Times New Roman"/>
          </w:rPr>
          <w:t xml:space="preserve">By automatically </w:t>
        </w:r>
      </w:ins>
      <w:ins w:id="39" w:author="Jonathan Flombaum" w:date="2015-02-02T18:35:00Z">
        <w:r>
          <w:rPr>
            <w:rFonts w:ascii="Times New Roman" w:hAnsi="Times New Roman" w:cs="Times New Roman"/>
          </w:rPr>
          <w:t>forming</w:t>
        </w:r>
      </w:ins>
      <w:ins w:id="40" w:author="Jonathan Flombaum" w:date="2015-02-02T18:34:00Z">
        <w:r>
          <w:rPr>
            <w:rFonts w:ascii="Times New Roman" w:hAnsi="Times New Roman" w:cs="Times New Roman"/>
          </w:rPr>
          <w:t xml:space="preserve"> associations </w:t>
        </w:r>
      </w:ins>
      <w:ins w:id="41" w:author="Jonathan Flombaum" w:date="2015-02-02T18:35:00Z">
        <w:r>
          <w:rPr>
            <w:rFonts w:ascii="Times New Roman" w:hAnsi="Times New Roman" w:cs="Times New Roman"/>
          </w:rPr>
          <w:t xml:space="preserve">to </w:t>
        </w:r>
      </w:ins>
      <w:ins w:id="42" w:author="Jonathan Flombaum" w:date="2015-02-02T18:34:00Z">
        <w:r>
          <w:rPr>
            <w:rFonts w:ascii="Times New Roman" w:hAnsi="Times New Roman" w:cs="Times New Roman"/>
          </w:rPr>
          <w:t>what a person already knows</w:t>
        </w:r>
      </w:ins>
      <w:ins w:id="43" w:author="Jonathan Flombaum" w:date="2015-02-02T18:35:00Z">
        <w:r>
          <w:rPr>
            <w:rFonts w:ascii="Times New Roman" w:hAnsi="Times New Roman" w:cs="Times New Roman"/>
          </w:rPr>
          <w:t>,</w:t>
        </w:r>
      </w:ins>
      <w:ins w:id="44" w:author="Jonathan Flombaum" w:date="2015-02-02T18:34:00Z">
        <w:r>
          <w:rPr>
            <w:rFonts w:ascii="Times New Roman" w:hAnsi="Times New Roman" w:cs="Times New Roman"/>
          </w:rPr>
          <w:t xml:space="preserve"> </w:t>
        </w:r>
      </w:ins>
      <w:ins w:id="45" w:author="Jonathan Flombaum" w:date="2015-02-02T17:27:00Z">
        <w:r>
          <w:rPr>
            <w:rFonts w:ascii="Times New Roman" w:hAnsi="Times New Roman" w:cs="Times New Roman"/>
          </w:rPr>
          <w:t>p</w:t>
        </w:r>
        <w:r w:rsidR="00B81D57">
          <w:rPr>
            <w:rFonts w:ascii="Times New Roman" w:hAnsi="Times New Roman" w:cs="Times New Roman"/>
          </w:rPr>
          <w:t xml:space="preserve">riming </w:t>
        </w:r>
      </w:ins>
      <w:ins w:id="46" w:author="Jonathan Flombaum" w:date="2015-02-02T17:28:00Z">
        <w:r w:rsidR="00B81D57">
          <w:rPr>
            <w:rFonts w:ascii="Times New Roman" w:hAnsi="Times New Roman" w:cs="Times New Roman"/>
          </w:rPr>
          <w:t xml:space="preserve">is also thought to play an important role in </w:t>
        </w:r>
      </w:ins>
      <w:ins w:id="47" w:author="Jonathan Flombaum" w:date="2015-02-02T17:36:00Z">
        <w:r w:rsidR="00CC016A">
          <w:rPr>
            <w:rFonts w:ascii="Times New Roman" w:hAnsi="Times New Roman" w:cs="Times New Roman"/>
          </w:rPr>
          <w:t>the ability to comprehend</w:t>
        </w:r>
        <w:r w:rsidR="007C59C1">
          <w:rPr>
            <w:rFonts w:ascii="Times New Roman" w:hAnsi="Times New Roman" w:cs="Times New Roman"/>
          </w:rPr>
          <w:t xml:space="preserve"> new information and subjects</w:t>
        </w:r>
      </w:ins>
      <w:ins w:id="48" w:author="Jonathan Flombaum" w:date="2015-02-02T17:29:00Z">
        <w:r w:rsidR="001B26FF">
          <w:rPr>
            <w:rFonts w:ascii="Times New Roman" w:hAnsi="Times New Roman" w:cs="Times New Roman"/>
          </w:rPr>
          <w:t xml:space="preserve">. </w:t>
        </w:r>
      </w:ins>
      <w:ins w:id="49" w:author="Jonathan Flombaum" w:date="2015-02-02T17:31:00Z">
        <w:r w:rsidR="001B26FF">
          <w:rPr>
            <w:rFonts w:ascii="Times New Roman" w:hAnsi="Times New Roman" w:cs="Times New Roman"/>
          </w:rPr>
          <w:t>It is therefore important for researchers to investigate conditions that may impair priming and reduce aptitude. For example, recent research suggest</w:t>
        </w:r>
      </w:ins>
      <w:r w:rsidR="00193F88">
        <w:rPr>
          <w:rFonts w:ascii="Times New Roman" w:hAnsi="Times New Roman" w:cs="Times New Roman"/>
        </w:rPr>
        <w:t>s</w:t>
      </w:r>
      <w:ins w:id="50" w:author="Jonathan Flombaum" w:date="2015-02-02T17:31:00Z">
        <w:r w:rsidR="001B26FF">
          <w:rPr>
            <w:rFonts w:ascii="Times New Roman" w:hAnsi="Times New Roman" w:cs="Times New Roman"/>
          </w:rPr>
          <w:t xml:space="preserve"> weakened verbal priming </w:t>
        </w:r>
        <w:r w:rsidR="008928CD">
          <w:rPr>
            <w:rFonts w:ascii="Times New Roman" w:hAnsi="Times New Roman" w:cs="Times New Roman"/>
          </w:rPr>
          <w:t xml:space="preserve">as a result of </w:t>
        </w:r>
      </w:ins>
      <w:ins w:id="51" w:author="Jonathan Flombaum" w:date="2015-02-02T17:32:00Z">
        <w:r w:rsidR="001B26FF">
          <w:rPr>
            <w:rFonts w:ascii="Times New Roman" w:hAnsi="Times New Roman" w:cs="Times New Roman"/>
          </w:rPr>
          <w:t>drug</w:t>
        </w:r>
      </w:ins>
      <w:ins w:id="52" w:author="Jonathan Flombaum" w:date="2015-02-02T17:31:00Z">
        <w:r w:rsidR="001B26FF">
          <w:rPr>
            <w:rFonts w:ascii="Times New Roman" w:hAnsi="Times New Roman" w:cs="Times New Roman"/>
          </w:rPr>
          <w:t xml:space="preserve"> </w:t>
        </w:r>
      </w:ins>
      <w:ins w:id="53" w:author="Jonathan Flombaum" w:date="2015-02-02T17:33:00Z">
        <w:r w:rsidR="001B26FF">
          <w:rPr>
            <w:rFonts w:ascii="Times New Roman" w:hAnsi="Times New Roman" w:cs="Times New Roman"/>
          </w:rPr>
          <w:t>abuse</w:t>
        </w:r>
      </w:ins>
      <w:ins w:id="54" w:author="Jonathan Flombaum" w:date="2015-02-02T17:32:00Z">
        <w:r w:rsidR="001B26FF">
          <w:rPr>
            <w:rFonts w:ascii="Times New Roman" w:hAnsi="Times New Roman" w:cs="Times New Roman"/>
          </w:rPr>
          <w:t>, a fact that may account for some of the known cognitive impairments</w:t>
        </w:r>
        <w:del w:id="55" w:author="Jacob Roundy" w:date="2015-02-20T14:50:00Z">
          <w:r w:rsidR="001B26FF" w:rsidDel="00301204">
            <w:rPr>
              <w:rFonts w:ascii="Times New Roman" w:hAnsi="Times New Roman" w:cs="Times New Roman"/>
            </w:rPr>
            <w:delText xml:space="preserve"> that</w:delText>
          </w:r>
        </w:del>
        <w:r w:rsidR="001B26FF">
          <w:rPr>
            <w:rFonts w:ascii="Times New Roman" w:hAnsi="Times New Roman" w:cs="Times New Roman"/>
          </w:rPr>
          <w:t xml:space="preserve"> </w:t>
        </w:r>
      </w:ins>
      <w:ins w:id="56" w:author="Jonathan Flombaum" w:date="2015-02-02T18:36:00Z">
        <w:r w:rsidR="008928CD">
          <w:rPr>
            <w:rFonts w:ascii="Times New Roman" w:hAnsi="Times New Roman" w:cs="Times New Roman"/>
          </w:rPr>
          <w:t>drug use can cause.</w:t>
        </w:r>
      </w:ins>
    </w:p>
    <w:p w14:paraId="7726112D" w14:textId="77777777" w:rsidR="00CF5E13" w:rsidRDefault="00CF5E13" w:rsidP="00D70383">
      <w:pPr>
        <w:spacing w:after="0"/>
        <w:rPr>
          <w:ins w:id="57" w:author="Jonathan Flombaum" w:date="2015-02-02T17:33:00Z"/>
          <w:rFonts w:ascii="Times New Roman" w:hAnsi="Times New Roman" w:cs="Times New Roman"/>
          <w:b/>
        </w:rPr>
      </w:pPr>
    </w:p>
    <w:p w14:paraId="1C7711D4" w14:textId="2B939E4A" w:rsidR="00093240" w:rsidRDefault="00301204" w:rsidP="00093240">
      <w:pPr>
        <w:spacing w:after="0"/>
        <w:rPr>
          <w:ins w:id="58" w:author="Jacob Roundy" w:date="2015-02-20T14:29:00Z"/>
          <w:rFonts w:ascii="Times New Roman" w:hAnsi="Times New Roman" w:cs="Times New Roman"/>
        </w:rPr>
      </w:pPr>
      <w:ins w:id="59" w:author="Jacob Roundy" w:date="2015-02-20T14:51:00Z">
        <w:r>
          <w:rPr>
            <w:rFonts w:ascii="Times New Roman" w:hAnsi="Times New Roman" w:cs="Times New Roman"/>
          </w:rPr>
          <w:t>I</w:t>
        </w:r>
      </w:ins>
      <w:ins w:id="60" w:author="Jacob Roundy" w:date="2015-02-20T14:29:00Z">
        <w:r>
          <w:rPr>
            <w:rFonts w:ascii="Times New Roman" w:hAnsi="Times New Roman" w:cs="Times New Roman"/>
          </w:rPr>
          <w:t xml:space="preserve">mplicit memory is important </w:t>
        </w:r>
        <w:r w:rsidR="00093240">
          <w:rPr>
            <w:rFonts w:ascii="Times New Roman" w:hAnsi="Times New Roman" w:cs="Times New Roman"/>
          </w:rPr>
          <w:t xml:space="preserve">in trauma and post-traumatic stress. Objects, sounds, and smells in the environment during a traumatic experience can become triggers for stress, anxiety, and even delusion through implicit association with the traumatic experience. </w:t>
        </w:r>
      </w:ins>
    </w:p>
    <w:p w14:paraId="1EF3B23B" w14:textId="77777777" w:rsidR="00093240" w:rsidRDefault="00093240" w:rsidP="00093240">
      <w:pPr>
        <w:spacing w:after="0"/>
        <w:rPr>
          <w:ins w:id="61" w:author="Jacob Roundy" w:date="2015-02-20T14:29:00Z"/>
          <w:rFonts w:ascii="Times New Roman" w:hAnsi="Times New Roman" w:cs="Times New Roman"/>
        </w:rPr>
      </w:pPr>
    </w:p>
    <w:p w14:paraId="0772FFF7" w14:textId="3F6B266E" w:rsidR="001B26FF" w:rsidRPr="00595ED4" w:rsidDel="00093240" w:rsidRDefault="00093240" w:rsidP="00093240">
      <w:pPr>
        <w:spacing w:after="0"/>
        <w:rPr>
          <w:del w:id="62" w:author="Jacob Roundy" w:date="2015-02-20T14:29:00Z"/>
          <w:rFonts w:ascii="Times New Roman" w:hAnsi="Times New Roman" w:cs="Times New Roman"/>
        </w:rPr>
      </w:pPr>
      <w:ins w:id="63" w:author="Jacob Roundy" w:date="2015-02-20T14:29:00Z">
        <w:r>
          <w:rPr>
            <w:rFonts w:ascii="Times New Roman" w:hAnsi="Times New Roman" w:cs="Times New Roman"/>
          </w:rPr>
          <w:t>Finally, implicit memory, and priming, in particular, has been an area of interest in studies of memory loss in disorders such as Al</w:t>
        </w:r>
        <w:r w:rsidR="00301204">
          <w:rPr>
            <w:rFonts w:ascii="Times New Roman" w:hAnsi="Times New Roman" w:cs="Times New Roman"/>
          </w:rPr>
          <w:t xml:space="preserve">zheimer’s. </w:t>
        </w:r>
      </w:ins>
      <w:ins w:id="64" w:author="Jacob Roundy" w:date="2015-02-20T14:52:00Z">
        <w:r w:rsidR="00301204">
          <w:rPr>
            <w:rFonts w:ascii="Times New Roman" w:hAnsi="Times New Roman" w:cs="Times New Roman"/>
          </w:rPr>
          <w:t xml:space="preserve">Many </w:t>
        </w:r>
      </w:ins>
      <w:ins w:id="65" w:author="Jacob Roundy" w:date="2015-02-20T14:29:00Z">
        <w:r>
          <w:rPr>
            <w:rFonts w:ascii="Times New Roman" w:hAnsi="Times New Roman" w:cs="Times New Roman"/>
          </w:rPr>
          <w:t>types of brain damage seem to impair explicit memory, but not implicit memory. One of the most famous examples of this comes from a patient known as E.P. E.P. suffered from herpes encephalitis, a condition in which the herpes virus enters the brain and causes extensive neural damage. E.P.’s disease destroyed a considerable amount of his medial temporal lobe, an area known to be crucial for the formation of new memories. In E.P, this produced severe anterograde amnesia. In a surprising experiment, however, researchers could show that implicit memory remained intact. When asked explicitly whether he had seen one of the exposure words, E.P. could not remember. Yet he showed faster responses to those words in the priming task, just like control participants.</w:t>
        </w:r>
        <w:r>
          <w:rPr>
            <w:rFonts w:ascii="Times New Roman" w:hAnsi="Times New Roman" w:cs="Times New Roman"/>
          </w:rPr>
          <w:br/>
        </w:r>
      </w:ins>
      <w:ins w:id="66" w:author="Jonathan Flombaum" w:date="2015-02-02T18:36:00Z">
        <w:del w:id="67" w:author="Jacob Roundy" w:date="2015-02-20T14:29:00Z">
          <w:r w:rsidR="008928CD" w:rsidDel="00093240">
            <w:rPr>
              <w:rFonts w:ascii="Times New Roman" w:hAnsi="Times New Roman" w:cs="Times New Roman"/>
            </w:rPr>
            <w:delText>Similarly,</w:delText>
          </w:r>
        </w:del>
      </w:ins>
      <w:ins w:id="68" w:author="Jonathan Flombaum" w:date="2015-02-02T17:33:00Z">
        <w:del w:id="69" w:author="Jacob Roundy" w:date="2015-02-20T14:29:00Z">
          <w:r w:rsidR="001B26FF" w:rsidDel="00093240">
            <w:rPr>
              <w:rFonts w:ascii="Times New Roman" w:hAnsi="Times New Roman" w:cs="Times New Roman"/>
            </w:rPr>
            <w:delText xml:space="preserve"> priming is thought to </w:delText>
          </w:r>
        </w:del>
      </w:ins>
      <w:ins w:id="70" w:author="Jonathan Flombaum" w:date="2015-02-02T18:36:00Z">
        <w:del w:id="71" w:author="Jacob Roundy" w:date="2015-02-20T14:29:00Z">
          <w:r w:rsidR="008928CD" w:rsidDel="00093240">
            <w:rPr>
              <w:rFonts w:ascii="Times New Roman" w:hAnsi="Times New Roman" w:cs="Times New Roman"/>
            </w:rPr>
            <w:delText>be the underlying basis of</w:delText>
          </w:r>
        </w:del>
      </w:ins>
      <w:ins w:id="72" w:author="Jonathan Flombaum" w:date="2015-02-02T17:33:00Z">
        <w:del w:id="73" w:author="Jacob Roundy" w:date="2015-02-20T14:29:00Z">
          <w:r w:rsidR="001B26FF" w:rsidDel="00093240">
            <w:rPr>
              <w:rFonts w:ascii="Times New Roman" w:hAnsi="Times New Roman" w:cs="Times New Roman"/>
            </w:rPr>
            <w:delText xml:space="preserve"> stereotyping, the </w:delText>
          </w:r>
        </w:del>
      </w:ins>
      <w:ins w:id="74" w:author="Jonathan Flombaum" w:date="2015-02-02T17:34:00Z">
        <w:del w:id="75" w:author="Jacob Roundy" w:date="2015-02-20T14:29:00Z">
          <w:r w:rsidR="001B26FF" w:rsidDel="00093240">
            <w:rPr>
              <w:rFonts w:ascii="Times New Roman" w:hAnsi="Times New Roman" w:cs="Times New Roman"/>
            </w:rPr>
            <w:delText xml:space="preserve">automatic </w:delText>
          </w:r>
        </w:del>
      </w:ins>
      <w:ins w:id="76" w:author="Jonathan Flombaum" w:date="2015-02-02T17:33:00Z">
        <w:del w:id="77" w:author="Jacob Roundy" w:date="2015-02-20T14:29:00Z">
          <w:r w:rsidR="001B26FF" w:rsidDel="00093240">
            <w:rPr>
              <w:rFonts w:ascii="Times New Roman" w:hAnsi="Times New Roman" w:cs="Times New Roman"/>
            </w:rPr>
            <w:delText xml:space="preserve">attribution of </w:delText>
          </w:r>
        </w:del>
      </w:ins>
      <w:ins w:id="78" w:author="Jonathan Flombaum" w:date="2015-02-02T17:34:00Z">
        <w:del w:id="79" w:author="Jacob Roundy" w:date="2015-02-20T14:29:00Z">
          <w:r w:rsidR="001B26FF" w:rsidDel="00093240">
            <w:rPr>
              <w:rFonts w:ascii="Times New Roman" w:hAnsi="Times New Roman" w:cs="Times New Roman"/>
            </w:rPr>
            <w:delText>qualities</w:delText>
          </w:r>
        </w:del>
      </w:ins>
      <w:ins w:id="80" w:author="Jonathan Flombaum" w:date="2015-02-02T17:33:00Z">
        <w:del w:id="81" w:author="Jacob Roundy" w:date="2015-02-20T14:29:00Z">
          <w:r w:rsidR="001B26FF" w:rsidDel="00093240">
            <w:rPr>
              <w:rFonts w:ascii="Times New Roman" w:hAnsi="Times New Roman" w:cs="Times New Roman"/>
            </w:rPr>
            <w:delText xml:space="preserve"> to individuals</w:delText>
          </w:r>
        </w:del>
      </w:ins>
      <w:ins w:id="82" w:author="Jonathan Flombaum" w:date="2015-02-02T17:34:00Z">
        <w:del w:id="83" w:author="Jacob Roundy" w:date="2015-02-20T14:29:00Z">
          <w:r w:rsidR="001B26FF" w:rsidDel="00093240">
            <w:rPr>
              <w:rFonts w:ascii="Times New Roman" w:hAnsi="Times New Roman" w:cs="Times New Roman"/>
            </w:rPr>
            <w:delText xml:space="preserve"> based on group membership. </w:delText>
          </w:r>
          <w:r w:rsidR="008928CD" w:rsidDel="00093240">
            <w:rPr>
              <w:rFonts w:ascii="Times New Roman" w:hAnsi="Times New Roman" w:cs="Times New Roman"/>
            </w:rPr>
            <w:delText>C</w:delText>
          </w:r>
          <w:r w:rsidR="001B26FF" w:rsidDel="00093240">
            <w:rPr>
              <w:rFonts w:ascii="Times New Roman" w:hAnsi="Times New Roman" w:cs="Times New Roman"/>
            </w:rPr>
            <w:delText xml:space="preserve">urrent research explores ways to undo the negative consequences of stereotyping </w:delText>
          </w:r>
        </w:del>
      </w:ins>
      <w:ins w:id="84" w:author="Jonathan Flombaum" w:date="2015-02-02T17:35:00Z">
        <w:del w:id="85" w:author="Jacob Roundy" w:date="2015-02-20T14:29:00Z">
          <w:r w:rsidR="001B26FF" w:rsidDel="00093240">
            <w:rPr>
              <w:rFonts w:ascii="Times New Roman" w:hAnsi="Times New Roman" w:cs="Times New Roman"/>
            </w:rPr>
            <w:delText xml:space="preserve">by priming positive </w:delText>
          </w:r>
        </w:del>
      </w:ins>
      <w:ins w:id="86" w:author="Jonathan Flombaum" w:date="2015-02-02T17:37:00Z">
        <w:del w:id="87" w:author="Jacob Roundy" w:date="2015-02-20T14:29:00Z">
          <w:r w:rsidR="000D16F7" w:rsidDel="00093240">
            <w:rPr>
              <w:rFonts w:ascii="Times New Roman" w:hAnsi="Times New Roman" w:cs="Times New Roman"/>
            </w:rPr>
            <w:delText>associations</w:delText>
          </w:r>
        </w:del>
      </w:ins>
      <w:ins w:id="88" w:author="Jonathan Flombaum" w:date="2015-02-02T17:35:00Z">
        <w:del w:id="89" w:author="Jacob Roundy" w:date="2015-02-20T14:29:00Z">
          <w:r w:rsidR="001B26FF" w:rsidDel="00093240">
            <w:rPr>
              <w:rFonts w:ascii="Times New Roman" w:hAnsi="Times New Roman" w:cs="Times New Roman"/>
            </w:rPr>
            <w:delText>.</w:delText>
          </w:r>
        </w:del>
      </w:ins>
    </w:p>
    <w:p w14:paraId="0A6D90F1" w14:textId="77777777" w:rsidR="00FE79EA" w:rsidRDefault="00FE79EA" w:rsidP="00D70383">
      <w:pPr>
        <w:spacing w:after="0"/>
        <w:rPr>
          <w:rFonts w:ascii="Times New Roman" w:hAnsi="Times New Roman" w:cs="Times New Roman"/>
          <w:b/>
        </w:rPr>
      </w:pPr>
    </w:p>
    <w:p w14:paraId="285E2D04" w14:textId="0DD02C71" w:rsidR="00FE79EA" w:rsidRDefault="001B6774" w:rsidP="00D70383">
      <w:pPr>
        <w:spacing w:after="0"/>
        <w:rPr>
          <w:rFonts w:ascii="Times New Roman" w:hAnsi="Times New Roman" w:cs="Times New Roman"/>
          <w:b/>
          <w:sz w:val="28"/>
          <w:szCs w:val="28"/>
        </w:rPr>
      </w:pPr>
      <w:r>
        <w:rPr>
          <w:rFonts w:ascii="Times New Roman" w:hAnsi="Times New Roman" w:cs="Times New Roman"/>
          <w:b/>
          <w:sz w:val="28"/>
          <w:szCs w:val="28"/>
        </w:rPr>
        <w:t>Legend:</w:t>
      </w:r>
    </w:p>
    <w:p w14:paraId="2B75DA95" w14:textId="77777777" w:rsidR="00723692" w:rsidRDefault="00723692" w:rsidP="00D70383">
      <w:pPr>
        <w:spacing w:after="0"/>
        <w:rPr>
          <w:rFonts w:ascii="Times New Roman" w:hAnsi="Times New Roman" w:cs="Times New Roman"/>
          <w:b/>
          <w:sz w:val="28"/>
          <w:szCs w:val="28"/>
        </w:rPr>
      </w:pPr>
    </w:p>
    <w:p w14:paraId="6E3EE484" w14:textId="28E35796" w:rsidR="001B6774" w:rsidRPr="002869AB" w:rsidRDefault="00FE79EA" w:rsidP="001B6774">
      <w:pPr>
        <w:spacing w:after="0"/>
        <w:rPr>
          <w:rFonts w:ascii="Times New Roman" w:hAnsi="Times New Roman" w:cs="Times New Roman"/>
        </w:rPr>
      </w:pPr>
      <w:r w:rsidRPr="002869AB">
        <w:rPr>
          <w:rFonts w:ascii="Times New Roman" w:hAnsi="Times New Roman" w:cs="Times New Roman"/>
        </w:rPr>
        <w:t>Figure 1</w:t>
      </w:r>
      <w:r w:rsidR="001B6774" w:rsidRPr="002869AB">
        <w:rPr>
          <w:rFonts w:ascii="Times New Roman" w:hAnsi="Times New Roman" w:cs="Times New Roman"/>
        </w:rPr>
        <w:t>:</w:t>
      </w:r>
      <w:r w:rsidRPr="002869AB">
        <w:rPr>
          <w:rFonts w:ascii="Times New Roman" w:hAnsi="Times New Roman" w:cs="Times New Roman"/>
        </w:rPr>
        <w:t xml:space="preserve"> 30 words for a verbal priming experiment</w:t>
      </w:r>
      <w:r w:rsidR="00193F88" w:rsidRPr="002869AB">
        <w:rPr>
          <w:rFonts w:ascii="Times New Roman" w:hAnsi="Times New Roman" w:cs="Times New Roman"/>
        </w:rPr>
        <w:t>.</w:t>
      </w:r>
    </w:p>
    <w:p w14:paraId="4295691F" w14:textId="77777777" w:rsidR="001B6774" w:rsidRPr="002869AB" w:rsidRDefault="00FE79EA" w:rsidP="001B6774">
      <w:pPr>
        <w:spacing w:after="0"/>
        <w:rPr>
          <w:rFonts w:ascii="Times New Roman" w:hAnsi="Times New Roman" w:cs="Times New Roman"/>
        </w:rPr>
      </w:pPr>
      <w:r w:rsidRPr="002869AB">
        <w:rPr>
          <w:rFonts w:ascii="Times New Roman" w:hAnsi="Times New Roman" w:cs="Times New Roman"/>
        </w:rPr>
        <w:t xml:space="preserve">The 30 words have been divided into 10 separate lists, one to use as prime words, </w:t>
      </w:r>
    </w:p>
    <w:p w14:paraId="566D7D84" w14:textId="78EEA0E0" w:rsidR="00FE79EA" w:rsidRPr="002869AB" w:rsidRDefault="00FE79EA" w:rsidP="001B6774">
      <w:pPr>
        <w:spacing w:after="0"/>
        <w:rPr>
          <w:rFonts w:ascii="Times New Roman" w:hAnsi="Times New Roman" w:cs="Times New Roman"/>
        </w:rPr>
      </w:pPr>
      <w:proofErr w:type="gramStart"/>
      <w:r w:rsidRPr="002869AB">
        <w:rPr>
          <w:rFonts w:ascii="Times New Roman" w:hAnsi="Times New Roman" w:cs="Times New Roman"/>
        </w:rPr>
        <w:t>one</w:t>
      </w:r>
      <w:proofErr w:type="gramEnd"/>
      <w:r w:rsidRPr="002869AB">
        <w:rPr>
          <w:rFonts w:ascii="Times New Roman" w:hAnsi="Times New Roman" w:cs="Times New Roman"/>
        </w:rPr>
        <w:t xml:space="preserve"> to use</w:t>
      </w:r>
      <w:r w:rsidR="001B6774" w:rsidRPr="002869AB">
        <w:rPr>
          <w:rFonts w:ascii="Times New Roman" w:hAnsi="Times New Roman" w:cs="Times New Roman"/>
        </w:rPr>
        <w:t xml:space="preserve"> </w:t>
      </w:r>
      <w:r w:rsidRPr="002869AB">
        <w:rPr>
          <w:rFonts w:ascii="Times New Roman" w:hAnsi="Times New Roman" w:cs="Times New Roman"/>
        </w:rPr>
        <w:t>as new test words, and one to scramble in order to create non</w:t>
      </w:r>
      <w:r w:rsidR="001B6774" w:rsidRPr="002869AB">
        <w:rPr>
          <w:rFonts w:ascii="Times New Roman" w:hAnsi="Times New Roman" w:cs="Times New Roman"/>
        </w:rPr>
        <w:t>-</w:t>
      </w:r>
      <w:r w:rsidRPr="002869AB">
        <w:rPr>
          <w:rFonts w:ascii="Times New Roman" w:hAnsi="Times New Roman" w:cs="Times New Roman"/>
        </w:rPr>
        <w:t>words.</w:t>
      </w:r>
    </w:p>
    <w:p w14:paraId="41750AA4" w14:textId="77777777" w:rsidR="00FE79EA" w:rsidRPr="002869AB" w:rsidRDefault="00FE79EA" w:rsidP="00FE79EA">
      <w:pPr>
        <w:spacing w:after="0"/>
        <w:jc w:val="center"/>
        <w:rPr>
          <w:rFonts w:ascii="Times New Roman" w:hAnsi="Times New Roman" w:cs="Times New Roman"/>
        </w:rPr>
      </w:pPr>
    </w:p>
    <w:p w14:paraId="709D6928" w14:textId="34A3D9AE" w:rsidR="00FE79EA" w:rsidRPr="002869AB" w:rsidRDefault="00FE79EA" w:rsidP="001B6774">
      <w:pPr>
        <w:spacing w:after="0"/>
        <w:rPr>
          <w:rFonts w:ascii="Times New Roman" w:hAnsi="Times New Roman" w:cs="Times New Roman"/>
        </w:rPr>
      </w:pPr>
      <w:r w:rsidRPr="002869AB">
        <w:rPr>
          <w:rFonts w:ascii="Times New Roman" w:hAnsi="Times New Roman" w:cs="Times New Roman"/>
        </w:rPr>
        <w:t>Figure 2</w:t>
      </w:r>
      <w:r w:rsidR="001B6774" w:rsidRPr="002869AB">
        <w:rPr>
          <w:rFonts w:ascii="Times New Roman" w:hAnsi="Times New Roman" w:cs="Times New Roman"/>
        </w:rPr>
        <w:t>:</w:t>
      </w:r>
      <w:r w:rsidRPr="002869AB">
        <w:rPr>
          <w:rFonts w:ascii="Times New Roman" w:hAnsi="Times New Roman" w:cs="Times New Roman"/>
        </w:rPr>
        <w:t xml:space="preserve"> Generating scrambled non-words from ten of the original words</w:t>
      </w:r>
      <w:r w:rsidR="00193F88" w:rsidRPr="002869AB">
        <w:rPr>
          <w:rFonts w:ascii="Times New Roman" w:hAnsi="Times New Roman" w:cs="Times New Roman"/>
        </w:rPr>
        <w:t>.</w:t>
      </w:r>
      <w:r w:rsidRPr="002869AB">
        <w:rPr>
          <w:rFonts w:ascii="Times New Roman" w:hAnsi="Times New Roman" w:cs="Times New Roman"/>
        </w:rPr>
        <w:t xml:space="preserve"> </w:t>
      </w:r>
    </w:p>
    <w:p w14:paraId="1589F544" w14:textId="6B901E8D" w:rsidR="00FE79EA" w:rsidRPr="002869AB" w:rsidRDefault="00FE79EA" w:rsidP="00717F81">
      <w:pPr>
        <w:widowControl w:val="0"/>
        <w:autoSpaceDE w:val="0"/>
        <w:autoSpaceDN w:val="0"/>
        <w:adjustRightInd w:val="0"/>
        <w:spacing w:after="0"/>
        <w:rPr>
          <w:rFonts w:ascii="Times New Roman" w:hAnsi="Times New Roman"/>
          <w:lang w:val="en-GB"/>
        </w:rPr>
      </w:pPr>
    </w:p>
    <w:p w14:paraId="6892E062" w14:textId="0CE2A6EE" w:rsidR="00FE79EA" w:rsidRPr="002869AB" w:rsidRDefault="00FE79EA" w:rsidP="001B6774">
      <w:pPr>
        <w:spacing w:after="0"/>
        <w:rPr>
          <w:rFonts w:ascii="Times New Roman" w:hAnsi="Times New Roman" w:cs="Times New Roman"/>
        </w:rPr>
      </w:pPr>
      <w:r w:rsidRPr="002869AB">
        <w:rPr>
          <w:rFonts w:ascii="Times New Roman" w:hAnsi="Times New Roman" w:cs="Times New Roman"/>
        </w:rPr>
        <w:t>Figure 3</w:t>
      </w:r>
      <w:r w:rsidR="001B6774" w:rsidRPr="002869AB">
        <w:rPr>
          <w:rFonts w:ascii="Times New Roman" w:hAnsi="Times New Roman" w:cs="Times New Roman"/>
        </w:rPr>
        <w:t>:</w:t>
      </w:r>
      <w:r w:rsidRPr="002869AB">
        <w:rPr>
          <w:rFonts w:ascii="Times New Roman" w:hAnsi="Times New Roman" w:cs="Times New Roman"/>
        </w:rPr>
        <w:t xml:space="preserve"> Exposure phase of a verbal priming experiment</w:t>
      </w:r>
      <w:r w:rsidR="00193F88" w:rsidRPr="002869AB">
        <w:rPr>
          <w:rFonts w:ascii="Times New Roman" w:hAnsi="Times New Roman" w:cs="Times New Roman"/>
        </w:rPr>
        <w:t>.</w:t>
      </w:r>
      <w:r w:rsidRPr="002869AB">
        <w:rPr>
          <w:rFonts w:ascii="Times New Roman" w:hAnsi="Times New Roman" w:cs="Times New Roman"/>
        </w:rPr>
        <w:t xml:space="preserve"> </w:t>
      </w:r>
      <w:r w:rsidR="001B6774" w:rsidRPr="002869AB">
        <w:rPr>
          <w:rFonts w:ascii="Times New Roman" w:hAnsi="Times New Roman" w:cs="Times New Roman"/>
        </w:rPr>
        <w:br/>
      </w:r>
      <w:r w:rsidRPr="002869AB">
        <w:rPr>
          <w:rFonts w:ascii="Times New Roman" w:hAnsi="Times New Roman" w:cs="Times New Roman"/>
        </w:rPr>
        <w:t>On each trial, a word is shown, and the observer’s task is to judge the word as more likely to be shown indoors or outdoors.</w:t>
      </w:r>
    </w:p>
    <w:p w14:paraId="4648792E" w14:textId="73DD857C" w:rsidR="00FE79EA" w:rsidRPr="002869AB" w:rsidRDefault="00FE79EA" w:rsidP="001B6774">
      <w:pPr>
        <w:spacing w:after="0"/>
        <w:rPr>
          <w:rFonts w:ascii="Times New Roman" w:hAnsi="Times New Roman" w:cs="Times New Roman"/>
          <w:sz w:val="28"/>
          <w:szCs w:val="28"/>
        </w:rPr>
      </w:pPr>
    </w:p>
    <w:p w14:paraId="01F2576F" w14:textId="250F1DE7" w:rsidR="00F63FCB" w:rsidRPr="002869AB" w:rsidRDefault="00F63FCB" w:rsidP="001B6774">
      <w:pPr>
        <w:spacing w:after="0"/>
        <w:rPr>
          <w:rFonts w:ascii="Times New Roman" w:hAnsi="Times New Roman" w:cs="Times New Roman"/>
        </w:rPr>
      </w:pPr>
      <w:r w:rsidRPr="002869AB">
        <w:rPr>
          <w:rFonts w:ascii="Times New Roman" w:hAnsi="Times New Roman" w:cs="Times New Roman"/>
        </w:rPr>
        <w:t>Figure 4</w:t>
      </w:r>
      <w:r w:rsidR="001B6774" w:rsidRPr="002869AB">
        <w:rPr>
          <w:rFonts w:ascii="Times New Roman" w:hAnsi="Times New Roman" w:cs="Times New Roman"/>
        </w:rPr>
        <w:t>:</w:t>
      </w:r>
      <w:r w:rsidRPr="002869AB">
        <w:rPr>
          <w:rFonts w:ascii="Times New Roman" w:hAnsi="Times New Roman" w:cs="Times New Roman"/>
        </w:rPr>
        <w:t xml:space="preserve"> Test phase of a verbal priming experiment</w:t>
      </w:r>
      <w:r w:rsidR="00193F88" w:rsidRPr="002869AB">
        <w:rPr>
          <w:rFonts w:ascii="Times New Roman" w:hAnsi="Times New Roman" w:cs="Times New Roman"/>
        </w:rPr>
        <w:t>.</w:t>
      </w:r>
      <w:r w:rsidR="001B6774" w:rsidRPr="002869AB">
        <w:rPr>
          <w:rFonts w:ascii="Times New Roman" w:hAnsi="Times New Roman" w:cs="Times New Roman"/>
        </w:rPr>
        <w:br/>
      </w:r>
      <w:r w:rsidRPr="002869AB">
        <w:rPr>
          <w:rFonts w:ascii="Times New Roman" w:hAnsi="Times New Roman" w:cs="Times New Roman"/>
        </w:rPr>
        <w:t xml:space="preserve">On each trial, a word is shown, and the observer’s task is to judge </w:t>
      </w:r>
      <w:r w:rsidR="00F46DAC" w:rsidRPr="002869AB">
        <w:rPr>
          <w:rFonts w:ascii="Times New Roman" w:hAnsi="Times New Roman" w:cs="Times New Roman"/>
        </w:rPr>
        <w:t>whether the string is a word or a non-word</w:t>
      </w:r>
      <w:r w:rsidR="007E66A2" w:rsidRPr="002869AB">
        <w:rPr>
          <w:rFonts w:ascii="Times New Roman" w:hAnsi="Times New Roman" w:cs="Times New Roman"/>
        </w:rPr>
        <w:t>.</w:t>
      </w:r>
    </w:p>
    <w:p w14:paraId="76C48F22" w14:textId="77777777" w:rsidR="00717F81" w:rsidRPr="002869AB" w:rsidRDefault="00717F81" w:rsidP="001B6774">
      <w:pPr>
        <w:spacing w:after="0"/>
        <w:rPr>
          <w:rFonts w:ascii="Times New Roman" w:hAnsi="Times New Roman" w:cs="Times New Roman"/>
        </w:rPr>
      </w:pPr>
    </w:p>
    <w:p w14:paraId="0B25E98C" w14:textId="3D48F700" w:rsidR="007A10D8" w:rsidRPr="00595ED4" w:rsidRDefault="00717F81" w:rsidP="003D2D17">
      <w:pPr>
        <w:spacing w:after="0"/>
        <w:rPr>
          <w:rFonts w:ascii="Times New Roman" w:hAnsi="Times New Roman" w:cs="Times New Roman"/>
        </w:rPr>
      </w:pPr>
      <w:r w:rsidRPr="002869AB">
        <w:rPr>
          <w:rFonts w:ascii="Times New Roman" w:hAnsi="Times New Roman" w:cs="Times New Roman"/>
        </w:rPr>
        <w:t>Figure 5: Reaction time for correct responses</w:t>
      </w:r>
      <w:r w:rsidR="00193F88" w:rsidRPr="002869AB">
        <w:rPr>
          <w:rFonts w:ascii="Times New Roman" w:hAnsi="Times New Roman" w:cs="Times New Roman"/>
        </w:rPr>
        <w:t>.</w:t>
      </w:r>
      <w:r w:rsidRPr="002869AB">
        <w:rPr>
          <w:rFonts w:ascii="Times New Roman" w:hAnsi="Times New Roman" w:cs="Times New Roman"/>
        </w:rPr>
        <w:t xml:space="preserve"> </w:t>
      </w:r>
      <w:r w:rsidRPr="002869AB">
        <w:rPr>
          <w:rFonts w:ascii="Times New Roman" w:hAnsi="Times New Roman" w:cs="Times New Roman"/>
        </w:rPr>
        <w:br/>
        <w:t xml:space="preserve">The participant responds to </w:t>
      </w:r>
      <w:r w:rsidR="00611682">
        <w:rPr>
          <w:rFonts w:ascii="Times New Roman" w:hAnsi="Times New Roman" w:cs="Times New Roman"/>
        </w:rPr>
        <w:t>“</w:t>
      </w:r>
      <w:r w:rsidRPr="002869AB">
        <w:rPr>
          <w:rFonts w:ascii="Times New Roman" w:hAnsi="Times New Roman" w:cs="Times New Roman"/>
        </w:rPr>
        <w:t>Prime Words</w:t>
      </w:r>
      <w:r w:rsidR="00611682">
        <w:rPr>
          <w:rFonts w:ascii="Times New Roman" w:hAnsi="Times New Roman" w:cs="Times New Roman"/>
        </w:rPr>
        <w:t>”</w:t>
      </w:r>
      <w:r w:rsidRPr="002869AB">
        <w:rPr>
          <w:rFonts w:ascii="Times New Roman" w:hAnsi="Times New Roman" w:cs="Times New Roman"/>
        </w:rPr>
        <w:t xml:space="preserve"> —</w:t>
      </w:r>
      <w:r w:rsidR="00193F88" w:rsidRPr="002869AB">
        <w:rPr>
          <w:rFonts w:ascii="Times New Roman" w:hAnsi="Times New Roman" w:cs="Times New Roman"/>
        </w:rPr>
        <w:t xml:space="preserve"> </w:t>
      </w:r>
      <w:r w:rsidRPr="002869AB">
        <w:rPr>
          <w:rFonts w:ascii="Times New Roman" w:hAnsi="Times New Roman" w:cs="Times New Roman"/>
        </w:rPr>
        <w:t xml:space="preserve">words that appeared in the </w:t>
      </w:r>
      <w:r w:rsidR="00611682">
        <w:rPr>
          <w:rFonts w:ascii="Times New Roman" w:hAnsi="Times New Roman" w:cs="Times New Roman"/>
        </w:rPr>
        <w:t>“</w:t>
      </w:r>
      <w:r w:rsidRPr="002869AB">
        <w:rPr>
          <w:rFonts w:ascii="Times New Roman" w:hAnsi="Times New Roman" w:cs="Times New Roman"/>
        </w:rPr>
        <w:t>Exposure</w:t>
      </w:r>
      <w:r w:rsidR="00611682">
        <w:rPr>
          <w:rFonts w:ascii="Times New Roman" w:hAnsi="Times New Roman" w:cs="Times New Roman"/>
        </w:rPr>
        <w:t>”</w:t>
      </w:r>
      <w:r w:rsidRPr="002869AB">
        <w:rPr>
          <w:rFonts w:ascii="Times New Roman" w:hAnsi="Times New Roman" w:cs="Times New Roman"/>
        </w:rPr>
        <w:t xml:space="preserve"> </w:t>
      </w:r>
      <w:r w:rsidR="00611682">
        <w:rPr>
          <w:rFonts w:ascii="Times New Roman" w:hAnsi="Times New Roman" w:cs="Times New Roman"/>
        </w:rPr>
        <w:t>p</w:t>
      </w:r>
      <w:r w:rsidRPr="002869AB">
        <w:rPr>
          <w:rFonts w:ascii="Times New Roman" w:hAnsi="Times New Roman" w:cs="Times New Roman"/>
        </w:rPr>
        <w:t>hase</w:t>
      </w:r>
      <w:r w:rsidR="00193F88" w:rsidRPr="002869AB">
        <w:rPr>
          <w:rFonts w:ascii="Times New Roman" w:hAnsi="Times New Roman" w:cs="Times New Roman"/>
        </w:rPr>
        <w:t xml:space="preserve"> </w:t>
      </w:r>
      <w:r w:rsidRPr="002869AB">
        <w:rPr>
          <w:rFonts w:ascii="Times New Roman" w:hAnsi="Times New Roman" w:cs="Times New Roman"/>
        </w:rPr>
        <w:t xml:space="preserve">— more quickly than </w:t>
      </w:r>
      <w:r w:rsidRPr="00C75532">
        <w:rPr>
          <w:rFonts w:ascii="Times New Roman" w:hAnsi="Times New Roman" w:cs="Times New Roman"/>
        </w:rPr>
        <w:t xml:space="preserve">they do to </w:t>
      </w:r>
      <w:r w:rsidR="00611682">
        <w:rPr>
          <w:rFonts w:ascii="Times New Roman" w:hAnsi="Times New Roman" w:cs="Times New Roman"/>
        </w:rPr>
        <w:t>“</w:t>
      </w:r>
      <w:r w:rsidRPr="00C75532">
        <w:rPr>
          <w:rFonts w:ascii="Times New Roman" w:hAnsi="Times New Roman" w:cs="Times New Roman"/>
        </w:rPr>
        <w:t>New Words</w:t>
      </w:r>
      <w:r w:rsidR="00193F88">
        <w:rPr>
          <w:rFonts w:ascii="Times New Roman" w:hAnsi="Times New Roman" w:cs="Times New Roman"/>
        </w:rPr>
        <w:t>.</w:t>
      </w:r>
      <w:r w:rsidR="00611682">
        <w:rPr>
          <w:rFonts w:ascii="Times New Roman" w:hAnsi="Times New Roman" w:cs="Times New Roman"/>
        </w:rPr>
        <w:t>”</w:t>
      </w:r>
      <w:bookmarkStart w:id="90" w:name="_GoBack"/>
      <w:bookmarkEnd w:id="90"/>
    </w:p>
    <w:sectPr w:rsidR="007A10D8" w:rsidRPr="00595ED4"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1-26T10:53:00Z" w:initials="DR">
    <w:p w14:paraId="35590B63" w14:textId="45F76FBD" w:rsidR="00093240" w:rsidRDefault="000D16F7" w:rsidP="00093240">
      <w:pPr>
        <w:pStyle w:val="CommentText"/>
      </w:pPr>
      <w:r>
        <w:rPr>
          <w:rStyle w:val="CommentReference"/>
        </w:rPr>
        <w:annotationRef/>
      </w:r>
      <w:r w:rsidR="00093240">
        <w:t xml:space="preserve">Feb. 18 - 10026 - Psychology - </w:t>
      </w:r>
      <w:proofErr w:type="spellStart"/>
      <w:r w:rsidR="00093240">
        <w:t>Flombaum</w:t>
      </w:r>
      <w:proofErr w:type="spellEnd"/>
      <w:r w:rsidR="00093240">
        <w:t xml:space="preserve"> – Verbal Priming</w:t>
      </w:r>
    </w:p>
    <w:p w14:paraId="40868FAF" w14:textId="77777777" w:rsidR="00093240" w:rsidRDefault="00093240" w:rsidP="00093240">
      <w:pPr>
        <w:pStyle w:val="CommentText"/>
      </w:pPr>
    </w:p>
    <w:p w14:paraId="34169601" w14:textId="77777777" w:rsidR="00093240" w:rsidRDefault="00093240" w:rsidP="00093240">
      <w:pPr>
        <w:pStyle w:val="CommentText"/>
      </w:pPr>
      <w:r>
        <w:t>As written, the manuscript duplicates material contained in a prior video about implicit memory, but the protocol provides a different technique, verbal priming.</w:t>
      </w:r>
    </w:p>
    <w:p w14:paraId="0543073E" w14:textId="77777777" w:rsidR="00093240" w:rsidRDefault="00093240" w:rsidP="00093240">
      <w:pPr>
        <w:pStyle w:val="CommentText"/>
      </w:pPr>
    </w:p>
    <w:p w14:paraId="61857150" w14:textId="3B8B0A4C" w:rsidR="00093240" w:rsidRDefault="00093240" w:rsidP="00093240">
      <w:pPr>
        <w:pStyle w:val="CommentText"/>
      </w:pPr>
      <w:r>
        <w:t>-  Overview – The section does not logically flow and is hard to visualize. The section could benefit by focusing on classic research examples of priming.</w:t>
      </w:r>
    </w:p>
    <w:p w14:paraId="777980C1" w14:textId="77777777" w:rsidR="00093240" w:rsidRDefault="00093240" w:rsidP="00093240">
      <w:pPr>
        <w:pStyle w:val="CommentText"/>
      </w:pPr>
    </w:p>
    <w:p w14:paraId="5758F8CE" w14:textId="1ECA724C" w:rsidR="00093240" w:rsidRDefault="00093240" w:rsidP="00093240">
      <w:pPr>
        <w:pStyle w:val="CommentText"/>
      </w:pPr>
      <w:r>
        <w:t>-  Results – The section contains information that should be included in the protocol section.</w:t>
      </w:r>
    </w:p>
    <w:p w14:paraId="0B4D64E7" w14:textId="77777777" w:rsidR="00093240" w:rsidRDefault="00093240" w:rsidP="00093240">
      <w:pPr>
        <w:pStyle w:val="CommentText"/>
      </w:pPr>
    </w:p>
    <w:p w14:paraId="104C8419" w14:textId="67731CDD" w:rsidR="00093240" w:rsidRDefault="00093240" w:rsidP="00093240">
      <w:pPr>
        <w:pStyle w:val="CommentText"/>
      </w:pPr>
      <w:r>
        <w:t xml:space="preserve">-  Applications – Can the authors provide more examples other than advertising? Medical cases like aphasias, dementia, cortical lesions, </w:t>
      </w:r>
      <w:proofErr w:type="spellStart"/>
      <w:r>
        <w:t>etc</w:t>
      </w:r>
      <w:proofErr w:type="spellEnd"/>
      <w:r>
        <w:t>?</w:t>
      </w:r>
    </w:p>
    <w:p w14:paraId="26898DE2" w14:textId="77777777" w:rsidR="00093240" w:rsidRDefault="00093240">
      <w:pPr>
        <w:pStyle w:val="CommentText"/>
      </w:pPr>
    </w:p>
    <w:p w14:paraId="0C986C2B" w14:textId="77777777" w:rsidR="002869AB" w:rsidRDefault="002869AB">
      <w:pPr>
        <w:pStyle w:val="CommentText"/>
      </w:pPr>
    </w:p>
    <w:p w14:paraId="37695D20" w14:textId="0614D260" w:rsidR="000D16F7" w:rsidRDefault="000D16F7">
      <w:pPr>
        <w:pStyle w:val="CommentText"/>
      </w:pPr>
      <w:r>
        <w:t>General Comments from Aaron</w:t>
      </w:r>
      <w:r w:rsidR="00093240">
        <w:t xml:space="preserve"> (Jan. 26)</w:t>
      </w:r>
      <w:r>
        <w:t>:</w:t>
      </w:r>
    </w:p>
    <w:p w14:paraId="4AAC8380" w14:textId="77777777" w:rsidR="000D16F7" w:rsidRPr="00E7187F" w:rsidRDefault="000D16F7" w:rsidP="00E7187F">
      <w:pPr>
        <w:spacing w:after="0"/>
        <w:rPr>
          <w:rFonts w:ascii="Times New Roman" w:eastAsia="Times New Roman" w:hAnsi="Times New Roman" w:cs="Times New Roman"/>
        </w:rPr>
      </w:pPr>
    </w:p>
    <w:p w14:paraId="573D91B3"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Applications - Can the authors present two additional applications?  They have only presented a single application: advertising.</w:t>
      </w:r>
    </w:p>
    <w:p w14:paraId="700B75D0" w14:textId="77777777" w:rsidR="000D16F7" w:rsidRPr="00E7187F" w:rsidRDefault="000D16F7" w:rsidP="00E7187F">
      <w:pPr>
        <w:spacing w:after="0"/>
        <w:rPr>
          <w:rFonts w:ascii="Times New Roman" w:eastAsia="Times New Roman" w:hAnsi="Times New Roman" w:cs="Times New Roman"/>
        </w:rPr>
      </w:pPr>
    </w:p>
    <w:p w14:paraId="02B39B16"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Figure Quality - The figures are notably low resolution - Furthermore .</w:t>
      </w:r>
      <w:proofErr w:type="spellStart"/>
      <w:r w:rsidRPr="00E7187F">
        <w:rPr>
          <w:rFonts w:ascii="Times New Roman" w:eastAsia="Times New Roman" w:hAnsi="Times New Roman" w:cs="Times New Roman"/>
        </w:rPr>
        <w:t>png</w:t>
      </w:r>
      <w:proofErr w:type="spellEnd"/>
      <w:r w:rsidRPr="00E7187F">
        <w:rPr>
          <w:rFonts w:ascii="Times New Roman" w:eastAsia="Times New Roman" w:hAnsi="Times New Roman" w:cs="Times New Roman"/>
        </w:rPr>
        <w:t xml:space="preserve"> files display in the .pdf files rendered by editorial manager as black blocks. </w:t>
      </w:r>
    </w:p>
    <w:p w14:paraId="3F514B79" w14:textId="77777777" w:rsidR="000D16F7" w:rsidRPr="00E7187F" w:rsidRDefault="000D16F7" w:rsidP="00E7187F">
      <w:pPr>
        <w:spacing w:after="0"/>
        <w:rPr>
          <w:rFonts w:ascii="Times New Roman" w:eastAsia="Times New Roman" w:hAnsi="Times New Roman" w:cs="Times New Roman"/>
        </w:rPr>
      </w:pPr>
    </w:p>
    <w:p w14:paraId="2CC92871"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xml:space="preserve">* Representative Results - The rep results should focus on experimental outcomes only.   Data analysis steps should be presented in the procedure section, and authors should be prepared to show representative spreadsheets or sample data as visuals for this content.  </w:t>
      </w:r>
    </w:p>
    <w:p w14:paraId="7F822B80" w14:textId="77777777" w:rsidR="000D16F7" w:rsidRDefault="000D16F7">
      <w:pPr>
        <w:pStyle w:val="CommentText"/>
      </w:pPr>
    </w:p>
  </w:comment>
  <w:comment w:id="28" w:author="Aaron Kolski-Andreaco" w:date="2015-01-23T16:58:00Z" w:initials="AK">
    <w:p w14:paraId="74D7AA7D" w14:textId="5E834090" w:rsidR="000D16F7" w:rsidRDefault="000D16F7">
      <w:pPr>
        <w:pStyle w:val="CommentText"/>
      </w:pPr>
      <w:r>
        <w:rPr>
          <w:rStyle w:val="CommentReference"/>
        </w:rPr>
        <w:annotationRef/>
      </w:r>
      <w:r>
        <w:t xml:space="preserve">This is still considered procedure, since it involves data collection and analysis.   Results should only contain the reporting of results.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822B80" w15:done="0"/>
  <w15:commentEx w15:paraId="74D7AA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A830AFEA"/>
    <w:lvl w:ilvl="0">
      <w:start w:val="1"/>
      <w:numFmt w:val="decimal"/>
      <w:lvlText w:val="%1."/>
      <w:lvlJc w:val="left"/>
      <w:pPr>
        <w:tabs>
          <w:tab w:val="num" w:pos="720"/>
        </w:tabs>
        <w:ind w:left="720" w:hanging="720"/>
      </w:pPr>
      <w:rPr>
        <w:rFonts w:hint="default"/>
        <w:b w:val="0"/>
        <w:i w:val="0"/>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990"/>
        </w:tabs>
        <w:ind w:left="271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36DD"/>
    <w:rsid w:val="00026A53"/>
    <w:rsid w:val="00031FC7"/>
    <w:rsid w:val="000331A6"/>
    <w:rsid w:val="000363F1"/>
    <w:rsid w:val="00047254"/>
    <w:rsid w:val="00050FD9"/>
    <w:rsid w:val="00052503"/>
    <w:rsid w:val="00052DCF"/>
    <w:rsid w:val="000537F8"/>
    <w:rsid w:val="00066903"/>
    <w:rsid w:val="000930C5"/>
    <w:rsid w:val="00093240"/>
    <w:rsid w:val="00095673"/>
    <w:rsid w:val="000A346C"/>
    <w:rsid w:val="000B7042"/>
    <w:rsid w:val="000D036C"/>
    <w:rsid w:val="000D16F7"/>
    <w:rsid w:val="000D6C0F"/>
    <w:rsid w:val="000E0ADD"/>
    <w:rsid w:val="000E20EF"/>
    <w:rsid w:val="000E400D"/>
    <w:rsid w:val="00102FEA"/>
    <w:rsid w:val="00105399"/>
    <w:rsid w:val="001255E0"/>
    <w:rsid w:val="00150EB5"/>
    <w:rsid w:val="001609D8"/>
    <w:rsid w:val="0018125A"/>
    <w:rsid w:val="00181BE1"/>
    <w:rsid w:val="00182F85"/>
    <w:rsid w:val="001859CE"/>
    <w:rsid w:val="00193F88"/>
    <w:rsid w:val="001A034D"/>
    <w:rsid w:val="001A3C90"/>
    <w:rsid w:val="001B26FF"/>
    <w:rsid w:val="001B6774"/>
    <w:rsid w:val="001C136E"/>
    <w:rsid w:val="001E53B3"/>
    <w:rsid w:val="001F4052"/>
    <w:rsid w:val="001F724D"/>
    <w:rsid w:val="00211FCF"/>
    <w:rsid w:val="00223B73"/>
    <w:rsid w:val="00225CE2"/>
    <w:rsid w:val="002575A2"/>
    <w:rsid w:val="00280434"/>
    <w:rsid w:val="002869AB"/>
    <w:rsid w:val="00286B40"/>
    <w:rsid w:val="002920C0"/>
    <w:rsid w:val="00295696"/>
    <w:rsid w:val="002D3FE5"/>
    <w:rsid w:val="002E5CBD"/>
    <w:rsid w:val="00301204"/>
    <w:rsid w:val="00302038"/>
    <w:rsid w:val="00304653"/>
    <w:rsid w:val="00307703"/>
    <w:rsid w:val="00323866"/>
    <w:rsid w:val="00336F26"/>
    <w:rsid w:val="00373745"/>
    <w:rsid w:val="00383E9F"/>
    <w:rsid w:val="00384C1C"/>
    <w:rsid w:val="003D10ED"/>
    <w:rsid w:val="003D2D17"/>
    <w:rsid w:val="003E023A"/>
    <w:rsid w:val="003F01AE"/>
    <w:rsid w:val="004039A5"/>
    <w:rsid w:val="00404759"/>
    <w:rsid w:val="004149C1"/>
    <w:rsid w:val="004160BE"/>
    <w:rsid w:val="00437FC9"/>
    <w:rsid w:val="00442C4D"/>
    <w:rsid w:val="0045001E"/>
    <w:rsid w:val="00467282"/>
    <w:rsid w:val="00477771"/>
    <w:rsid w:val="00480A77"/>
    <w:rsid w:val="00480C59"/>
    <w:rsid w:val="00483877"/>
    <w:rsid w:val="00496463"/>
    <w:rsid w:val="00497048"/>
    <w:rsid w:val="004B094C"/>
    <w:rsid w:val="004B1917"/>
    <w:rsid w:val="004B25E0"/>
    <w:rsid w:val="004C026D"/>
    <w:rsid w:val="004E55DA"/>
    <w:rsid w:val="004E5AFD"/>
    <w:rsid w:val="004E6A0B"/>
    <w:rsid w:val="004F06C2"/>
    <w:rsid w:val="004F2EF4"/>
    <w:rsid w:val="004F59DC"/>
    <w:rsid w:val="00516138"/>
    <w:rsid w:val="0051701C"/>
    <w:rsid w:val="0052303E"/>
    <w:rsid w:val="00530F8A"/>
    <w:rsid w:val="00544BBE"/>
    <w:rsid w:val="00547408"/>
    <w:rsid w:val="005724D4"/>
    <w:rsid w:val="00594C41"/>
    <w:rsid w:val="00595ED4"/>
    <w:rsid w:val="005A2204"/>
    <w:rsid w:val="005A3E0F"/>
    <w:rsid w:val="005B00B0"/>
    <w:rsid w:val="005B6CC0"/>
    <w:rsid w:val="005C551B"/>
    <w:rsid w:val="005C72EE"/>
    <w:rsid w:val="005C7357"/>
    <w:rsid w:val="005C7D8E"/>
    <w:rsid w:val="005D30C0"/>
    <w:rsid w:val="006058B1"/>
    <w:rsid w:val="0060670A"/>
    <w:rsid w:val="00611584"/>
    <w:rsid w:val="00611682"/>
    <w:rsid w:val="00635429"/>
    <w:rsid w:val="00652243"/>
    <w:rsid w:val="00664DE4"/>
    <w:rsid w:val="00671C44"/>
    <w:rsid w:val="00672EC8"/>
    <w:rsid w:val="00677168"/>
    <w:rsid w:val="00682278"/>
    <w:rsid w:val="006A5547"/>
    <w:rsid w:val="006A768A"/>
    <w:rsid w:val="006B53B1"/>
    <w:rsid w:val="006C02BD"/>
    <w:rsid w:val="006C2DEA"/>
    <w:rsid w:val="006D1120"/>
    <w:rsid w:val="00700118"/>
    <w:rsid w:val="00707B88"/>
    <w:rsid w:val="00717F81"/>
    <w:rsid w:val="00723692"/>
    <w:rsid w:val="00756BF6"/>
    <w:rsid w:val="0078305A"/>
    <w:rsid w:val="00784D0D"/>
    <w:rsid w:val="00790919"/>
    <w:rsid w:val="0079092B"/>
    <w:rsid w:val="007926AF"/>
    <w:rsid w:val="007A10D8"/>
    <w:rsid w:val="007A3110"/>
    <w:rsid w:val="007A4078"/>
    <w:rsid w:val="007A6FD6"/>
    <w:rsid w:val="007B4E74"/>
    <w:rsid w:val="007C59C1"/>
    <w:rsid w:val="007E66A2"/>
    <w:rsid w:val="007F47D2"/>
    <w:rsid w:val="008029E0"/>
    <w:rsid w:val="0080780C"/>
    <w:rsid w:val="00815AE4"/>
    <w:rsid w:val="00830116"/>
    <w:rsid w:val="00834A19"/>
    <w:rsid w:val="008376E1"/>
    <w:rsid w:val="00845966"/>
    <w:rsid w:val="00856C6E"/>
    <w:rsid w:val="00863BAA"/>
    <w:rsid w:val="008928CD"/>
    <w:rsid w:val="008B306C"/>
    <w:rsid w:val="008D15CE"/>
    <w:rsid w:val="008D6E0D"/>
    <w:rsid w:val="008F01A3"/>
    <w:rsid w:val="008F3874"/>
    <w:rsid w:val="009052A7"/>
    <w:rsid w:val="00925974"/>
    <w:rsid w:val="0093131F"/>
    <w:rsid w:val="00936F2E"/>
    <w:rsid w:val="009639C1"/>
    <w:rsid w:val="00966741"/>
    <w:rsid w:val="009807E4"/>
    <w:rsid w:val="009A413B"/>
    <w:rsid w:val="009B2001"/>
    <w:rsid w:val="009B7333"/>
    <w:rsid w:val="009B7368"/>
    <w:rsid w:val="009B75A4"/>
    <w:rsid w:val="009C53D4"/>
    <w:rsid w:val="009D535C"/>
    <w:rsid w:val="009E538C"/>
    <w:rsid w:val="009F3D37"/>
    <w:rsid w:val="009F6D18"/>
    <w:rsid w:val="00A066E5"/>
    <w:rsid w:val="00A10E92"/>
    <w:rsid w:val="00A2302D"/>
    <w:rsid w:val="00A24CFD"/>
    <w:rsid w:val="00A25881"/>
    <w:rsid w:val="00A320B0"/>
    <w:rsid w:val="00A4498C"/>
    <w:rsid w:val="00A70051"/>
    <w:rsid w:val="00A7344F"/>
    <w:rsid w:val="00A75725"/>
    <w:rsid w:val="00A7677C"/>
    <w:rsid w:val="00A838D6"/>
    <w:rsid w:val="00AA284F"/>
    <w:rsid w:val="00AB44FD"/>
    <w:rsid w:val="00AD05D8"/>
    <w:rsid w:val="00AD72E5"/>
    <w:rsid w:val="00AF2A16"/>
    <w:rsid w:val="00B05C43"/>
    <w:rsid w:val="00B22407"/>
    <w:rsid w:val="00B33483"/>
    <w:rsid w:val="00B453E4"/>
    <w:rsid w:val="00B501DD"/>
    <w:rsid w:val="00B556A5"/>
    <w:rsid w:val="00B63826"/>
    <w:rsid w:val="00B6414C"/>
    <w:rsid w:val="00B70C93"/>
    <w:rsid w:val="00B81D57"/>
    <w:rsid w:val="00B962D9"/>
    <w:rsid w:val="00BE046A"/>
    <w:rsid w:val="00C00900"/>
    <w:rsid w:val="00C124F6"/>
    <w:rsid w:val="00C12940"/>
    <w:rsid w:val="00C22651"/>
    <w:rsid w:val="00C2607A"/>
    <w:rsid w:val="00C66098"/>
    <w:rsid w:val="00C71533"/>
    <w:rsid w:val="00C75532"/>
    <w:rsid w:val="00C8515E"/>
    <w:rsid w:val="00C92A96"/>
    <w:rsid w:val="00C94AB2"/>
    <w:rsid w:val="00C9776F"/>
    <w:rsid w:val="00CC016A"/>
    <w:rsid w:val="00CC4C1C"/>
    <w:rsid w:val="00CE1B4D"/>
    <w:rsid w:val="00CE2BA3"/>
    <w:rsid w:val="00CF5E13"/>
    <w:rsid w:val="00D210CD"/>
    <w:rsid w:val="00D43639"/>
    <w:rsid w:val="00D4648E"/>
    <w:rsid w:val="00D53287"/>
    <w:rsid w:val="00D653B5"/>
    <w:rsid w:val="00D70383"/>
    <w:rsid w:val="00D80473"/>
    <w:rsid w:val="00DB495B"/>
    <w:rsid w:val="00DB57A3"/>
    <w:rsid w:val="00DC298C"/>
    <w:rsid w:val="00DC6B1F"/>
    <w:rsid w:val="00DD2B35"/>
    <w:rsid w:val="00DD30F0"/>
    <w:rsid w:val="00DD460C"/>
    <w:rsid w:val="00DD7524"/>
    <w:rsid w:val="00DE0CBC"/>
    <w:rsid w:val="00DF19D2"/>
    <w:rsid w:val="00E0275A"/>
    <w:rsid w:val="00E0287B"/>
    <w:rsid w:val="00E121B7"/>
    <w:rsid w:val="00E177E7"/>
    <w:rsid w:val="00E210ED"/>
    <w:rsid w:val="00E2569D"/>
    <w:rsid w:val="00E26543"/>
    <w:rsid w:val="00E50410"/>
    <w:rsid w:val="00E66872"/>
    <w:rsid w:val="00E7090B"/>
    <w:rsid w:val="00E7187F"/>
    <w:rsid w:val="00E83D20"/>
    <w:rsid w:val="00EA0545"/>
    <w:rsid w:val="00EA069F"/>
    <w:rsid w:val="00EB0E63"/>
    <w:rsid w:val="00ED000B"/>
    <w:rsid w:val="00ED2850"/>
    <w:rsid w:val="00ED366F"/>
    <w:rsid w:val="00EF3649"/>
    <w:rsid w:val="00F05901"/>
    <w:rsid w:val="00F157C6"/>
    <w:rsid w:val="00F23762"/>
    <w:rsid w:val="00F3052D"/>
    <w:rsid w:val="00F320BA"/>
    <w:rsid w:val="00F46DAC"/>
    <w:rsid w:val="00F61FB5"/>
    <w:rsid w:val="00F63FCB"/>
    <w:rsid w:val="00F8342C"/>
    <w:rsid w:val="00FA06B2"/>
    <w:rsid w:val="00FA0A03"/>
    <w:rsid w:val="00FE7023"/>
    <w:rsid w:val="00FE79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D29CCB49-90F0-45A9-AFF9-68161731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745953058">
      <w:bodyDiv w:val="1"/>
      <w:marLeft w:val="0"/>
      <w:marRight w:val="0"/>
      <w:marTop w:val="0"/>
      <w:marBottom w:val="0"/>
      <w:divBdr>
        <w:top w:val="none" w:sz="0" w:space="0" w:color="auto"/>
        <w:left w:val="none" w:sz="0" w:space="0" w:color="auto"/>
        <w:bottom w:val="none" w:sz="0" w:space="0" w:color="auto"/>
        <w:right w:val="none" w:sz="0" w:space="0" w:color="auto"/>
      </w:divBdr>
      <w:divsChild>
        <w:div w:id="1442341260">
          <w:marLeft w:val="0"/>
          <w:marRight w:val="0"/>
          <w:marTop w:val="0"/>
          <w:marBottom w:val="0"/>
          <w:divBdr>
            <w:top w:val="none" w:sz="0" w:space="0" w:color="auto"/>
            <w:left w:val="none" w:sz="0" w:space="0" w:color="auto"/>
            <w:bottom w:val="none" w:sz="0" w:space="0" w:color="auto"/>
            <w:right w:val="none" w:sz="0" w:space="0" w:color="auto"/>
          </w:divBdr>
        </w:div>
        <w:div w:id="1489129783">
          <w:marLeft w:val="0"/>
          <w:marRight w:val="0"/>
          <w:marTop w:val="0"/>
          <w:marBottom w:val="0"/>
          <w:divBdr>
            <w:top w:val="none" w:sz="0" w:space="0" w:color="auto"/>
            <w:left w:val="none" w:sz="0" w:space="0" w:color="auto"/>
            <w:bottom w:val="none" w:sz="0" w:space="0" w:color="auto"/>
            <w:right w:val="none" w:sz="0" w:space="0" w:color="auto"/>
          </w:divBdr>
        </w:div>
        <w:div w:id="1469202192">
          <w:marLeft w:val="0"/>
          <w:marRight w:val="0"/>
          <w:marTop w:val="0"/>
          <w:marBottom w:val="0"/>
          <w:divBdr>
            <w:top w:val="none" w:sz="0" w:space="0" w:color="auto"/>
            <w:left w:val="none" w:sz="0" w:space="0" w:color="auto"/>
            <w:bottom w:val="none" w:sz="0" w:space="0" w:color="auto"/>
            <w:right w:val="none" w:sz="0" w:space="0" w:color="auto"/>
          </w:divBdr>
        </w:div>
        <w:div w:id="1978142213">
          <w:marLeft w:val="0"/>
          <w:marRight w:val="0"/>
          <w:marTop w:val="0"/>
          <w:marBottom w:val="0"/>
          <w:divBdr>
            <w:top w:val="none" w:sz="0" w:space="0" w:color="auto"/>
            <w:left w:val="none" w:sz="0" w:space="0" w:color="auto"/>
            <w:bottom w:val="none" w:sz="0" w:space="0" w:color="auto"/>
            <w:right w:val="none" w:sz="0" w:space="0" w:color="auto"/>
          </w:divBdr>
        </w:div>
        <w:div w:id="1449541960">
          <w:marLeft w:val="0"/>
          <w:marRight w:val="0"/>
          <w:marTop w:val="0"/>
          <w:marBottom w:val="0"/>
          <w:divBdr>
            <w:top w:val="none" w:sz="0" w:space="0" w:color="auto"/>
            <w:left w:val="none" w:sz="0" w:space="0" w:color="auto"/>
            <w:bottom w:val="none" w:sz="0" w:space="0" w:color="auto"/>
            <w:right w:val="none" w:sz="0" w:space="0" w:color="auto"/>
          </w:divBdr>
        </w:div>
        <w:div w:id="233006025">
          <w:marLeft w:val="0"/>
          <w:marRight w:val="0"/>
          <w:marTop w:val="0"/>
          <w:marBottom w:val="0"/>
          <w:divBdr>
            <w:top w:val="none" w:sz="0" w:space="0" w:color="auto"/>
            <w:left w:val="none" w:sz="0" w:space="0" w:color="auto"/>
            <w:bottom w:val="none" w:sz="0" w:space="0" w:color="auto"/>
            <w:right w:val="none" w:sz="0" w:space="0" w:color="auto"/>
          </w:divBdr>
        </w:div>
      </w:divsChild>
    </w:div>
    <w:div w:id="1026757100">
      <w:bodyDiv w:val="1"/>
      <w:marLeft w:val="0"/>
      <w:marRight w:val="0"/>
      <w:marTop w:val="0"/>
      <w:marBottom w:val="0"/>
      <w:divBdr>
        <w:top w:val="none" w:sz="0" w:space="0" w:color="auto"/>
        <w:left w:val="none" w:sz="0" w:space="0" w:color="auto"/>
        <w:bottom w:val="none" w:sz="0" w:space="0" w:color="auto"/>
        <w:right w:val="none" w:sz="0" w:space="0" w:color="auto"/>
      </w:divBdr>
      <w:divsChild>
        <w:div w:id="2006974612">
          <w:marLeft w:val="0"/>
          <w:marRight w:val="0"/>
          <w:marTop w:val="0"/>
          <w:marBottom w:val="15"/>
          <w:divBdr>
            <w:top w:val="none" w:sz="0" w:space="0" w:color="auto"/>
            <w:left w:val="none" w:sz="0" w:space="0" w:color="auto"/>
            <w:bottom w:val="none" w:sz="0" w:space="0" w:color="auto"/>
            <w:right w:val="none" w:sz="0" w:space="0" w:color="auto"/>
          </w:divBdr>
        </w:div>
      </w:divsChild>
    </w:div>
    <w:div w:id="1103838240">
      <w:bodyDiv w:val="1"/>
      <w:marLeft w:val="0"/>
      <w:marRight w:val="0"/>
      <w:marTop w:val="0"/>
      <w:marBottom w:val="0"/>
      <w:divBdr>
        <w:top w:val="none" w:sz="0" w:space="0" w:color="auto"/>
        <w:left w:val="none" w:sz="0" w:space="0" w:color="auto"/>
        <w:bottom w:val="none" w:sz="0" w:space="0" w:color="auto"/>
        <w:right w:val="none" w:sz="0" w:space="0" w:color="auto"/>
      </w:divBdr>
      <w:divsChild>
        <w:div w:id="1780634982">
          <w:marLeft w:val="0"/>
          <w:marRight w:val="0"/>
          <w:marTop w:val="0"/>
          <w:marBottom w:val="15"/>
          <w:divBdr>
            <w:top w:val="none" w:sz="0" w:space="0" w:color="auto"/>
            <w:left w:val="none" w:sz="0" w:space="0" w:color="auto"/>
            <w:bottom w:val="none" w:sz="0" w:space="0" w:color="auto"/>
            <w:right w:val="none" w:sz="0" w:space="0" w:color="auto"/>
          </w:divBdr>
        </w:div>
      </w:divsChild>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696073294">
      <w:bodyDiv w:val="1"/>
      <w:marLeft w:val="0"/>
      <w:marRight w:val="0"/>
      <w:marTop w:val="0"/>
      <w:marBottom w:val="0"/>
      <w:divBdr>
        <w:top w:val="none" w:sz="0" w:space="0" w:color="auto"/>
        <w:left w:val="none" w:sz="0" w:space="0" w:color="auto"/>
        <w:bottom w:val="none" w:sz="0" w:space="0" w:color="auto"/>
        <w:right w:val="none" w:sz="0" w:space="0" w:color="auto"/>
      </w:divBdr>
      <w:divsChild>
        <w:div w:id="252209369">
          <w:marLeft w:val="0"/>
          <w:marRight w:val="0"/>
          <w:marTop w:val="0"/>
          <w:marBottom w:val="15"/>
          <w:divBdr>
            <w:top w:val="none" w:sz="0" w:space="0" w:color="auto"/>
            <w:left w:val="none" w:sz="0" w:space="0" w:color="auto"/>
            <w:bottom w:val="none" w:sz="0" w:space="0" w:color="auto"/>
            <w:right w:val="none" w:sz="0" w:space="0" w:color="auto"/>
          </w:divBdr>
        </w:div>
      </w:divsChild>
    </w:div>
    <w:div w:id="1717465948">
      <w:bodyDiv w:val="1"/>
      <w:marLeft w:val="0"/>
      <w:marRight w:val="0"/>
      <w:marTop w:val="0"/>
      <w:marBottom w:val="0"/>
      <w:divBdr>
        <w:top w:val="none" w:sz="0" w:space="0" w:color="auto"/>
        <w:left w:val="none" w:sz="0" w:space="0" w:color="auto"/>
        <w:bottom w:val="none" w:sz="0" w:space="0" w:color="auto"/>
        <w:right w:val="none" w:sz="0" w:space="0" w:color="auto"/>
      </w:divBdr>
      <w:divsChild>
        <w:div w:id="928195112">
          <w:marLeft w:val="0"/>
          <w:marRight w:val="0"/>
          <w:marTop w:val="0"/>
          <w:marBottom w:val="15"/>
          <w:divBdr>
            <w:top w:val="none" w:sz="0" w:space="0" w:color="auto"/>
            <w:left w:val="none" w:sz="0" w:space="0" w:color="auto"/>
            <w:bottom w:val="none" w:sz="0" w:space="0" w:color="auto"/>
            <w:right w:val="none" w:sz="0" w:space="0" w:color="auto"/>
          </w:divBdr>
        </w:div>
      </w:divsChild>
    </w:div>
    <w:div w:id="1936403818">
      <w:bodyDiv w:val="1"/>
      <w:marLeft w:val="0"/>
      <w:marRight w:val="0"/>
      <w:marTop w:val="0"/>
      <w:marBottom w:val="0"/>
      <w:divBdr>
        <w:top w:val="none" w:sz="0" w:space="0" w:color="auto"/>
        <w:left w:val="none" w:sz="0" w:space="0" w:color="auto"/>
        <w:bottom w:val="none" w:sz="0" w:space="0" w:color="auto"/>
        <w:right w:val="none" w:sz="0" w:space="0" w:color="auto"/>
      </w:divBdr>
      <w:divsChild>
        <w:div w:id="1475679390">
          <w:marLeft w:val="0"/>
          <w:marRight w:val="0"/>
          <w:marTop w:val="0"/>
          <w:marBottom w:val="15"/>
          <w:divBdr>
            <w:top w:val="none" w:sz="0" w:space="0" w:color="auto"/>
            <w:left w:val="none" w:sz="0" w:space="0" w:color="auto"/>
            <w:bottom w:val="none" w:sz="0" w:space="0" w:color="auto"/>
            <w:right w:val="none" w:sz="0" w:space="0" w:color="auto"/>
          </w:divBdr>
        </w:div>
      </w:divsChild>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1390</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2015-02-20T18:56:00Z</dcterms:created>
  <dcterms:modified xsi:type="dcterms:W3CDTF">2015-02-20T18:56:00Z</dcterms:modified>
</cp:coreProperties>
</file>